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3F1F64" w14:textId="77777777" w:rsidR="007C174C" w:rsidRPr="003E62A9" w:rsidRDefault="007C174C" w:rsidP="003E62A9">
      <w:pPr>
        <w:pStyle w:val="StandardWeb"/>
        <w:jc w:val="center"/>
        <w:rPr>
          <w:rFonts w:ascii="Arial" w:hAnsi="Arial" w:cs="Arial"/>
          <w:i/>
        </w:rPr>
      </w:pPr>
      <w:bookmarkStart w:id="0" w:name="_GoBack"/>
      <w:bookmarkEnd w:id="0"/>
      <w:r w:rsidRPr="003E62A9">
        <w:rPr>
          <w:rFonts w:ascii="Arial" w:hAnsi="Arial" w:cs="Arial"/>
          <w:b/>
          <w:i/>
        </w:rPr>
        <w:t>Mu</w:t>
      </w:r>
      <w:r w:rsidR="0068101C" w:rsidRPr="003E62A9">
        <w:rPr>
          <w:rFonts w:ascii="Arial" w:hAnsi="Arial" w:cs="Arial"/>
          <w:b/>
          <w:i/>
        </w:rPr>
        <w:t xml:space="preserve">ster für eine Vereinbarung zum </w:t>
      </w:r>
      <w:r w:rsidR="00DE0D69">
        <w:rPr>
          <w:rFonts w:ascii="Arial" w:hAnsi="Arial" w:cs="Arial"/>
          <w:b/>
          <w:i/>
        </w:rPr>
        <w:br/>
      </w:r>
      <w:r w:rsidR="00EC4008" w:rsidRPr="00EC4008">
        <w:rPr>
          <w:rFonts w:ascii="Arial" w:hAnsi="Arial" w:cs="Arial"/>
          <w:b/>
          <w:bCs/>
          <w:i/>
        </w:rPr>
        <w:t>KI-Innovationswettbewerb Baden-Württemberg</w:t>
      </w:r>
      <w:r w:rsidR="00DE0D69">
        <w:rPr>
          <w:rFonts w:ascii="Arial" w:hAnsi="Arial" w:cs="Arial"/>
          <w:b/>
          <w:bCs/>
          <w:i/>
        </w:rPr>
        <w:t xml:space="preserve"> 2021</w:t>
      </w:r>
    </w:p>
    <w:p w14:paraId="77A40529" w14:textId="77777777" w:rsidR="007C174C" w:rsidRDefault="007C174C">
      <w:pPr>
        <w:autoSpaceDE w:val="0"/>
        <w:autoSpaceDN w:val="0"/>
        <w:adjustRightInd w:val="0"/>
        <w:jc w:val="both"/>
        <w:rPr>
          <w:rFonts w:ascii="Arial" w:hAnsi="Arial" w:cs="Arial"/>
        </w:rPr>
      </w:pPr>
      <w:r>
        <w:rPr>
          <w:rFonts w:ascii="Arial" w:hAnsi="Arial" w:cs="Arial"/>
        </w:rPr>
        <w:t xml:space="preserve">Dieser Vorschlag für eine </w:t>
      </w:r>
      <w:r w:rsidR="00EC4008">
        <w:rPr>
          <w:rFonts w:ascii="Arial" w:hAnsi="Arial" w:cs="Arial"/>
        </w:rPr>
        <w:t>Konsortial</w:t>
      </w:r>
      <w:r>
        <w:rPr>
          <w:rFonts w:ascii="Arial" w:hAnsi="Arial" w:cs="Arial"/>
        </w:rPr>
        <w:t xml:space="preserve">vereinbarung soll als Muster zur Orientierung dienen. Die Kooperationspartner können hiervon abweichende Vereinbarungen abschließen. </w:t>
      </w:r>
      <w:r w:rsidR="003047D2">
        <w:rPr>
          <w:rFonts w:ascii="Arial" w:hAnsi="Arial" w:cs="Arial"/>
        </w:rPr>
        <w:t>In jedem Fall zu berücksichtigen ist die Bestimmung 3.2 des Förderaufrufs (</w:t>
      </w:r>
      <w:hyperlink r:id="rId8" w:history="1">
        <w:r w:rsidR="003047D2" w:rsidRPr="00661746">
          <w:rPr>
            <w:rStyle w:val="Hyperlink"/>
            <w:rFonts w:ascii="Arial" w:hAnsi="Arial" w:cs="Arial"/>
          </w:rPr>
          <w:t>https://www.wirtschaft-digital-bw.de/fileadmin/media/Dokumente/Massnahmen/Foerderaufruf.pdf</w:t>
        </w:r>
      </w:hyperlink>
      <w:r w:rsidR="003047D2">
        <w:rPr>
          <w:rFonts w:ascii="Arial" w:hAnsi="Arial" w:cs="Arial"/>
        </w:rPr>
        <w:t>).</w:t>
      </w:r>
    </w:p>
    <w:p w14:paraId="6A66DAD2" w14:textId="77777777" w:rsidR="007C174C" w:rsidRDefault="007C174C">
      <w:pPr>
        <w:autoSpaceDE w:val="0"/>
        <w:autoSpaceDN w:val="0"/>
        <w:adjustRightInd w:val="0"/>
        <w:rPr>
          <w:rFonts w:ascii="Arial" w:hAnsi="Arial" w:cs="Arial"/>
        </w:rPr>
      </w:pPr>
    </w:p>
    <w:p w14:paraId="06E59DE8" w14:textId="77777777" w:rsidR="007C174C" w:rsidRDefault="007C174C">
      <w:pPr>
        <w:pStyle w:val="Titel"/>
        <w:rPr>
          <w:rFonts w:cs="Arial"/>
          <w:sz w:val="20"/>
        </w:rPr>
      </w:pPr>
      <w:r>
        <w:rPr>
          <w:rFonts w:cs="Arial"/>
          <w:sz w:val="20"/>
        </w:rPr>
        <w:t>- ENTWURF -</w:t>
      </w:r>
    </w:p>
    <w:p w14:paraId="31E78B2C" w14:textId="77777777" w:rsidR="007C174C" w:rsidRDefault="007C174C">
      <w:pPr>
        <w:pStyle w:val="Titel"/>
        <w:jc w:val="left"/>
        <w:rPr>
          <w:rFonts w:cs="Arial"/>
          <w:b w:val="0"/>
          <w:sz w:val="20"/>
        </w:rPr>
      </w:pPr>
    </w:p>
    <w:p w14:paraId="1AD2F22D" w14:textId="77777777" w:rsidR="007C174C" w:rsidRDefault="00EC4008">
      <w:pPr>
        <w:pStyle w:val="Titel"/>
        <w:rPr>
          <w:rFonts w:cs="Arial"/>
          <w:sz w:val="24"/>
        </w:rPr>
      </w:pPr>
      <w:r w:rsidRPr="00EC4008">
        <w:rPr>
          <w:rFonts w:cs="Arial"/>
          <w:sz w:val="24"/>
        </w:rPr>
        <w:t>Konsortialvereinbarung</w:t>
      </w:r>
    </w:p>
    <w:p w14:paraId="29A15DFF" w14:textId="77777777" w:rsidR="00EC4008" w:rsidRDefault="00EC4008">
      <w:pPr>
        <w:pStyle w:val="Titel"/>
        <w:rPr>
          <w:rFonts w:cs="Arial"/>
          <w:b w:val="0"/>
          <w:sz w:val="20"/>
        </w:rPr>
      </w:pPr>
    </w:p>
    <w:p w14:paraId="2E9FDB93" w14:textId="77777777" w:rsidR="007C174C" w:rsidRDefault="007C174C">
      <w:pPr>
        <w:pStyle w:val="Titel"/>
        <w:rPr>
          <w:rFonts w:cs="Arial"/>
          <w:b w:val="0"/>
          <w:sz w:val="20"/>
        </w:rPr>
      </w:pPr>
      <w:r>
        <w:rPr>
          <w:rFonts w:cs="Arial"/>
          <w:b w:val="0"/>
          <w:sz w:val="20"/>
        </w:rPr>
        <w:t>zwischen</w:t>
      </w:r>
    </w:p>
    <w:p w14:paraId="45B76B5F" w14:textId="77777777" w:rsidR="007C174C" w:rsidRDefault="007C174C">
      <w:pPr>
        <w:rPr>
          <w:rFonts w:ascii="Arial" w:hAnsi="Arial" w:cs="Arial"/>
        </w:rPr>
      </w:pPr>
    </w:p>
    <w:p w14:paraId="289EF49A" w14:textId="77777777" w:rsidR="007C174C" w:rsidRDefault="007C174C">
      <w:pPr>
        <w:rPr>
          <w:rFonts w:ascii="Arial" w:hAnsi="Arial" w:cs="Arial"/>
        </w:rPr>
      </w:pPr>
    </w:p>
    <w:p w14:paraId="751A90A8" w14:textId="77777777" w:rsidR="007C174C" w:rsidRDefault="00EC4008">
      <w:pPr>
        <w:rPr>
          <w:rFonts w:ascii="Arial" w:hAnsi="Arial" w:cs="Arial"/>
        </w:rPr>
      </w:pPr>
      <w:r>
        <w:rPr>
          <w:rFonts w:ascii="Arial" w:hAnsi="Arial" w:cs="Arial"/>
        </w:rPr>
        <w:t>dem Unternehmen</w:t>
      </w:r>
    </w:p>
    <w:p w14:paraId="172C7FA2" w14:textId="77777777" w:rsidR="007C174C" w:rsidRDefault="007C174C">
      <w:pPr>
        <w:rPr>
          <w:rFonts w:ascii="Arial" w:hAnsi="Arial" w:cs="Arial"/>
        </w:rPr>
      </w:pPr>
      <w:r>
        <w:rPr>
          <w:rFonts w:ascii="Arial" w:hAnsi="Arial" w:cs="Arial"/>
        </w:rPr>
        <w:t>...</w:t>
      </w:r>
    </w:p>
    <w:p w14:paraId="21293468" w14:textId="77777777" w:rsidR="007C174C" w:rsidRDefault="007C174C">
      <w:pPr>
        <w:rPr>
          <w:rFonts w:ascii="Arial" w:hAnsi="Arial" w:cs="Arial"/>
        </w:rPr>
      </w:pPr>
    </w:p>
    <w:p w14:paraId="44CC495B" w14:textId="77777777" w:rsidR="007C174C" w:rsidRDefault="007C174C">
      <w:pPr>
        <w:rPr>
          <w:rFonts w:ascii="Arial" w:hAnsi="Arial" w:cs="Arial"/>
        </w:rPr>
      </w:pPr>
      <w:r>
        <w:rPr>
          <w:rFonts w:ascii="Arial" w:hAnsi="Arial" w:cs="Arial"/>
        </w:rPr>
        <w:t xml:space="preserve">und </w:t>
      </w:r>
      <w:r w:rsidR="00EC4008">
        <w:rPr>
          <w:rFonts w:ascii="Arial" w:hAnsi="Arial" w:cs="Arial"/>
        </w:rPr>
        <w:t>dem</w:t>
      </w:r>
      <w:r>
        <w:rPr>
          <w:rFonts w:ascii="Arial" w:hAnsi="Arial" w:cs="Arial"/>
        </w:rPr>
        <w:t xml:space="preserve"> Unternehmen</w:t>
      </w:r>
    </w:p>
    <w:p w14:paraId="6C26FE26" w14:textId="77777777" w:rsidR="007C174C" w:rsidRDefault="007C174C">
      <w:pPr>
        <w:rPr>
          <w:rFonts w:ascii="Arial" w:hAnsi="Arial" w:cs="Arial"/>
        </w:rPr>
      </w:pPr>
      <w:r>
        <w:rPr>
          <w:rFonts w:ascii="Arial" w:hAnsi="Arial" w:cs="Arial"/>
        </w:rPr>
        <w:t>...</w:t>
      </w:r>
    </w:p>
    <w:p w14:paraId="2EF0ECB2" w14:textId="77777777" w:rsidR="007C174C" w:rsidRDefault="007C174C">
      <w:pPr>
        <w:rPr>
          <w:rFonts w:ascii="Arial" w:hAnsi="Arial" w:cs="Arial"/>
        </w:rPr>
      </w:pPr>
      <w:r>
        <w:rPr>
          <w:rFonts w:ascii="Arial" w:hAnsi="Arial" w:cs="Arial"/>
        </w:rPr>
        <w:t>...</w:t>
      </w:r>
    </w:p>
    <w:p w14:paraId="6BB529ED" w14:textId="77777777" w:rsidR="007C174C" w:rsidRDefault="007C174C">
      <w:pPr>
        <w:rPr>
          <w:rFonts w:ascii="Arial" w:hAnsi="Arial" w:cs="Arial"/>
        </w:rPr>
      </w:pPr>
      <w:r>
        <w:rPr>
          <w:rFonts w:ascii="Arial" w:hAnsi="Arial" w:cs="Arial"/>
        </w:rPr>
        <w:t>in der Gesamtheit nachfolgend Verbundpartner genannt.</w:t>
      </w:r>
    </w:p>
    <w:p w14:paraId="20164AF5" w14:textId="77777777" w:rsidR="007C174C" w:rsidRDefault="007C174C">
      <w:pPr>
        <w:rPr>
          <w:rFonts w:ascii="Arial" w:hAnsi="Arial" w:cs="Arial"/>
        </w:rPr>
      </w:pPr>
    </w:p>
    <w:p w14:paraId="1246552D" w14:textId="77777777" w:rsidR="007C174C" w:rsidRDefault="007C174C">
      <w:pPr>
        <w:rPr>
          <w:rFonts w:ascii="Arial" w:hAnsi="Arial" w:cs="Arial"/>
        </w:rPr>
      </w:pPr>
      <w:r>
        <w:rPr>
          <w:rFonts w:ascii="Arial" w:hAnsi="Arial" w:cs="Arial"/>
        </w:rPr>
        <w:t>Die Verbundpartner beabsichtigen, gemeinsam das Verbundprojekt</w:t>
      </w:r>
    </w:p>
    <w:p w14:paraId="2F3E4D5B" w14:textId="77777777" w:rsidR="007C174C" w:rsidRDefault="007C174C">
      <w:pPr>
        <w:rPr>
          <w:rFonts w:ascii="Arial" w:hAnsi="Arial" w:cs="Arial"/>
        </w:rPr>
      </w:pPr>
      <w:r>
        <w:rPr>
          <w:rFonts w:ascii="Arial" w:hAnsi="Arial" w:cs="Arial"/>
        </w:rPr>
        <w:t>...</w:t>
      </w:r>
    </w:p>
    <w:p w14:paraId="042A63C5" w14:textId="77777777" w:rsidR="007C174C" w:rsidRDefault="007C174C" w:rsidP="00EC4008">
      <w:pPr>
        <w:pStyle w:val="StandardWeb"/>
        <w:rPr>
          <w:rFonts w:ascii="Arial" w:hAnsi="Arial" w:cs="Arial"/>
        </w:rPr>
      </w:pPr>
      <w:r>
        <w:rPr>
          <w:rFonts w:ascii="Arial" w:hAnsi="Arial" w:cs="Arial"/>
          <w:sz w:val="20"/>
          <w:szCs w:val="20"/>
        </w:rPr>
        <w:t xml:space="preserve">mit Förderung des </w:t>
      </w:r>
      <w:r w:rsidR="00EC4008" w:rsidRPr="00EC4008">
        <w:rPr>
          <w:rFonts w:ascii="Arial" w:hAnsi="Arial" w:cs="Arial"/>
          <w:sz w:val="20"/>
          <w:szCs w:val="20"/>
        </w:rPr>
        <w:t>Ministerium</w:t>
      </w:r>
      <w:r w:rsidR="00EC4008">
        <w:rPr>
          <w:rFonts w:ascii="Arial" w:hAnsi="Arial" w:cs="Arial"/>
          <w:sz w:val="20"/>
          <w:szCs w:val="20"/>
        </w:rPr>
        <w:t>s</w:t>
      </w:r>
      <w:r w:rsidR="00EC4008" w:rsidRPr="00EC4008">
        <w:rPr>
          <w:rFonts w:ascii="Arial" w:hAnsi="Arial" w:cs="Arial"/>
          <w:sz w:val="20"/>
          <w:szCs w:val="20"/>
        </w:rPr>
        <w:t xml:space="preserve"> für Wirtschaft, Arbeit und Tourismus Baden-Württemberg</w:t>
      </w:r>
      <w:r w:rsidR="003A0089">
        <w:rPr>
          <w:rFonts w:ascii="Arial" w:hAnsi="Arial" w:cs="Arial"/>
          <w:sz w:val="20"/>
          <w:szCs w:val="20"/>
        </w:rPr>
        <w:t xml:space="preserve"> im Rahmen </w:t>
      </w:r>
      <w:r w:rsidR="00EC4008" w:rsidRPr="00EC4008">
        <w:rPr>
          <w:rFonts w:ascii="Arial" w:hAnsi="Arial" w:cs="Arial"/>
          <w:sz w:val="20"/>
          <w:szCs w:val="20"/>
        </w:rPr>
        <w:t>des Aktionsprogramms „KI für den Mittelstand“</w:t>
      </w:r>
      <w:r w:rsidR="00EC4008">
        <w:rPr>
          <w:rFonts w:ascii="Arial" w:hAnsi="Arial" w:cs="Arial"/>
          <w:sz w:val="20"/>
          <w:szCs w:val="20"/>
        </w:rPr>
        <w:t xml:space="preserve"> (</w:t>
      </w:r>
      <w:r w:rsidR="00EC4008" w:rsidRPr="00EC4008">
        <w:rPr>
          <w:rFonts w:ascii="Arial" w:hAnsi="Arial" w:cs="Arial"/>
          <w:sz w:val="20"/>
          <w:szCs w:val="20"/>
        </w:rPr>
        <w:t>Förderaufruf</w:t>
      </w:r>
      <w:r w:rsidR="00EC4008">
        <w:rPr>
          <w:rFonts w:ascii="Arial" w:hAnsi="Arial" w:cs="Arial"/>
          <w:sz w:val="20"/>
          <w:szCs w:val="20"/>
        </w:rPr>
        <w:t xml:space="preserve"> </w:t>
      </w:r>
      <w:r w:rsidR="00EC4008" w:rsidRPr="00EC4008">
        <w:rPr>
          <w:rFonts w:ascii="Arial" w:hAnsi="Arial" w:cs="Arial"/>
          <w:sz w:val="20"/>
          <w:szCs w:val="20"/>
        </w:rPr>
        <w:t>„KI-Innovationswettbewerb Baden-Württemberg für einzelbetriebliche Vorhaben:</w:t>
      </w:r>
      <w:r w:rsidR="00EC4008">
        <w:rPr>
          <w:rFonts w:ascii="Arial" w:hAnsi="Arial" w:cs="Arial"/>
          <w:sz w:val="20"/>
          <w:szCs w:val="20"/>
        </w:rPr>
        <w:t xml:space="preserve"> </w:t>
      </w:r>
      <w:r w:rsidR="00EC4008" w:rsidRPr="00EC4008">
        <w:rPr>
          <w:rFonts w:ascii="Arial" w:hAnsi="Arial" w:cs="Arial"/>
          <w:sz w:val="20"/>
          <w:szCs w:val="20"/>
        </w:rPr>
        <w:t>Entwicklung Künstlicher Intelligenz für innovative Produkte und Dienstleistungen</w:t>
      </w:r>
      <w:r w:rsidR="00EC4008">
        <w:rPr>
          <w:rFonts w:ascii="Arial" w:hAnsi="Arial" w:cs="Arial"/>
          <w:sz w:val="20"/>
          <w:szCs w:val="20"/>
        </w:rPr>
        <w:t>)</w:t>
      </w:r>
      <w:r w:rsidR="00EC4008" w:rsidRPr="00EC4008">
        <w:rPr>
          <w:rFonts w:ascii="Arial" w:hAnsi="Arial" w:cs="Arial"/>
          <w:sz w:val="20"/>
          <w:szCs w:val="20"/>
        </w:rPr>
        <w:t>“</w:t>
      </w:r>
      <w:r w:rsidR="00DE0D69">
        <w:rPr>
          <w:rFonts w:ascii="Arial" w:hAnsi="Arial" w:cs="Arial"/>
          <w:sz w:val="20"/>
          <w:szCs w:val="20"/>
        </w:rPr>
        <w:t xml:space="preserve"> durchzuführen.</w:t>
      </w:r>
    </w:p>
    <w:p w14:paraId="69422985" w14:textId="77777777" w:rsidR="007C174C" w:rsidRDefault="007C174C">
      <w:pPr>
        <w:rPr>
          <w:rFonts w:ascii="Arial" w:hAnsi="Arial" w:cs="Arial"/>
        </w:rPr>
      </w:pPr>
      <w:r>
        <w:rPr>
          <w:rFonts w:ascii="Arial" w:hAnsi="Arial" w:cs="Arial"/>
        </w:rPr>
        <w:t xml:space="preserve">Dafür vereinbaren sie </w:t>
      </w:r>
      <w:r w:rsidR="003A0089">
        <w:rPr>
          <w:rFonts w:ascii="Arial" w:hAnsi="Arial" w:cs="Arial"/>
        </w:rPr>
        <w:t>F</w:t>
      </w:r>
      <w:r>
        <w:rPr>
          <w:rFonts w:ascii="Arial" w:hAnsi="Arial" w:cs="Arial"/>
        </w:rPr>
        <w:t>olgendes:</w:t>
      </w:r>
    </w:p>
    <w:p w14:paraId="2A3FD2EC" w14:textId="77777777" w:rsidR="007C174C" w:rsidRDefault="007C174C">
      <w:pPr>
        <w:rPr>
          <w:rFonts w:ascii="Arial" w:hAnsi="Arial" w:cs="Arial"/>
        </w:rPr>
      </w:pPr>
    </w:p>
    <w:p w14:paraId="6D8B6805" w14:textId="77777777" w:rsidR="007C174C" w:rsidRDefault="007C174C" w:rsidP="003E62A9">
      <w:pPr>
        <w:pStyle w:val="berschrift1"/>
        <w:tabs>
          <w:tab w:val="clear" w:pos="432"/>
          <w:tab w:val="num" w:pos="567"/>
        </w:tabs>
        <w:rPr>
          <w:rFonts w:cs="Arial"/>
        </w:rPr>
      </w:pPr>
      <w:r>
        <w:rPr>
          <w:rFonts w:cs="Arial"/>
        </w:rPr>
        <w:t>Vereinbarungsgegenstand</w:t>
      </w:r>
    </w:p>
    <w:p w14:paraId="1822822D" w14:textId="77777777" w:rsidR="007C174C" w:rsidRDefault="007C174C" w:rsidP="003E62A9">
      <w:pPr>
        <w:tabs>
          <w:tab w:val="num" w:pos="567"/>
        </w:tabs>
        <w:rPr>
          <w:rFonts w:ascii="Arial" w:hAnsi="Arial" w:cs="Arial"/>
        </w:rPr>
      </w:pPr>
    </w:p>
    <w:p w14:paraId="7EE8C3A6" w14:textId="77777777" w:rsidR="007C174C" w:rsidRDefault="007C174C" w:rsidP="003E62A9">
      <w:pPr>
        <w:pStyle w:val="Textkrper-Zeileneinzug"/>
        <w:tabs>
          <w:tab w:val="num" w:pos="567"/>
        </w:tabs>
        <w:ind w:left="432"/>
        <w:rPr>
          <w:rFonts w:cs="Arial"/>
          <w:sz w:val="20"/>
        </w:rPr>
      </w:pPr>
      <w:r>
        <w:rPr>
          <w:rFonts w:cs="Arial"/>
          <w:sz w:val="20"/>
        </w:rPr>
        <w:lastRenderedPageBreak/>
        <w:t>Gegenstand der Vereinbarung ist die Durchführung des Verbund</w:t>
      </w:r>
      <w:r>
        <w:rPr>
          <w:rFonts w:cs="Arial"/>
          <w:sz w:val="20"/>
        </w:rPr>
        <w:softHyphen/>
        <w:t>projektes ...</w:t>
      </w:r>
      <w:r w:rsidR="00DE0D69">
        <w:rPr>
          <w:rFonts w:cs="Arial"/>
          <w:sz w:val="20"/>
        </w:rPr>
        <w:t>.</w:t>
      </w:r>
      <w:r>
        <w:rPr>
          <w:rFonts w:cs="Arial"/>
          <w:sz w:val="20"/>
        </w:rPr>
        <w:t xml:space="preserve"> Das Ziel des Projektes, die Forschungs- und Entwicklungsleistungen der einzelnen Verbund</w:t>
      </w:r>
      <w:r>
        <w:rPr>
          <w:rFonts w:cs="Arial"/>
          <w:sz w:val="20"/>
        </w:rPr>
        <w:softHyphen/>
        <w:t>partner, Meilensteine und Termine, das Konzept zum Know-how-Transfer und zur unterneh</w:t>
      </w:r>
      <w:r>
        <w:rPr>
          <w:rFonts w:cs="Arial"/>
          <w:sz w:val="20"/>
        </w:rPr>
        <w:softHyphen/>
        <w:t xml:space="preserve">merischen Nutzung der Ergebnisse aus dem Projekt (Verwertungsplan) sowie die Kriterien des Projekterfolgs und das Verfahren für die Erfolgskontrollen sind in der </w:t>
      </w:r>
      <w:r w:rsidR="00EC4008">
        <w:rPr>
          <w:rFonts w:cs="Arial"/>
          <w:sz w:val="20"/>
        </w:rPr>
        <w:t>V</w:t>
      </w:r>
      <w:r>
        <w:rPr>
          <w:rFonts w:cs="Arial"/>
          <w:sz w:val="20"/>
        </w:rPr>
        <w:t>orhabens</w:t>
      </w:r>
      <w:r>
        <w:rPr>
          <w:rFonts w:cs="Arial"/>
          <w:sz w:val="20"/>
        </w:rPr>
        <w:softHyphen/>
        <w:t>beschreibung dargestellt, welche Bestandteil dieser Kooperationsvereinbarung ist (</w:t>
      </w:r>
      <w:r w:rsidR="00DE0D69">
        <w:rPr>
          <w:rFonts w:cs="Arial"/>
          <w:sz w:val="20"/>
        </w:rPr>
        <w:t xml:space="preserve">s. </w:t>
      </w:r>
      <w:r>
        <w:rPr>
          <w:rFonts w:cs="Arial"/>
          <w:sz w:val="20"/>
        </w:rPr>
        <w:t>Anlage).</w:t>
      </w:r>
    </w:p>
    <w:p w14:paraId="42A6A633" w14:textId="77777777" w:rsidR="007C174C" w:rsidRDefault="007C174C" w:rsidP="003E62A9">
      <w:pPr>
        <w:pStyle w:val="Kopfzeile"/>
        <w:tabs>
          <w:tab w:val="clear" w:pos="4536"/>
          <w:tab w:val="clear" w:pos="9072"/>
          <w:tab w:val="num" w:pos="567"/>
        </w:tabs>
        <w:rPr>
          <w:rFonts w:cs="Arial"/>
          <w:sz w:val="20"/>
        </w:rPr>
      </w:pPr>
    </w:p>
    <w:p w14:paraId="0E42C5C7" w14:textId="77777777" w:rsidR="007C174C" w:rsidRDefault="007C174C" w:rsidP="003E62A9">
      <w:pPr>
        <w:tabs>
          <w:tab w:val="num" w:pos="567"/>
        </w:tabs>
        <w:rPr>
          <w:rFonts w:ascii="Arial" w:hAnsi="Arial" w:cs="Arial"/>
        </w:rPr>
      </w:pPr>
    </w:p>
    <w:p w14:paraId="32AA0F34" w14:textId="77777777" w:rsidR="007C174C" w:rsidRDefault="007C174C" w:rsidP="003E62A9">
      <w:pPr>
        <w:pStyle w:val="berschrift1"/>
        <w:tabs>
          <w:tab w:val="clear" w:pos="432"/>
          <w:tab w:val="num" w:pos="567"/>
        </w:tabs>
        <w:rPr>
          <w:rFonts w:cs="Arial"/>
        </w:rPr>
      </w:pPr>
      <w:r>
        <w:rPr>
          <w:rFonts w:cs="Arial"/>
        </w:rPr>
        <w:t>Laufzeit des Verbundprojektes</w:t>
      </w:r>
    </w:p>
    <w:p w14:paraId="4116024D" w14:textId="77777777" w:rsidR="007C174C" w:rsidRDefault="007C174C" w:rsidP="003E62A9">
      <w:pPr>
        <w:tabs>
          <w:tab w:val="num" w:pos="567"/>
        </w:tabs>
        <w:rPr>
          <w:rFonts w:ascii="Arial" w:hAnsi="Arial" w:cs="Arial"/>
        </w:rPr>
      </w:pPr>
    </w:p>
    <w:p w14:paraId="04631799" w14:textId="77777777" w:rsidR="007C174C" w:rsidRDefault="007C174C" w:rsidP="003E62A9">
      <w:pPr>
        <w:pStyle w:val="Textkrper"/>
        <w:tabs>
          <w:tab w:val="num" w:pos="567"/>
        </w:tabs>
        <w:ind w:left="432"/>
        <w:rPr>
          <w:rFonts w:cs="Arial"/>
          <w:sz w:val="20"/>
        </w:rPr>
      </w:pPr>
      <w:r>
        <w:rPr>
          <w:rFonts w:cs="Arial"/>
          <w:sz w:val="20"/>
        </w:rPr>
        <w:t xml:space="preserve">Die Laufzeit des Verbundprojektes wird nach den Zuwendungsbescheiden für die Teilvorhaben der </w:t>
      </w:r>
      <w:r w:rsidR="00EC4008">
        <w:rPr>
          <w:rFonts w:cs="Arial"/>
          <w:sz w:val="20"/>
        </w:rPr>
        <w:t>Unternehmen</w:t>
      </w:r>
      <w:r>
        <w:rPr>
          <w:rFonts w:cs="Arial"/>
          <w:sz w:val="20"/>
        </w:rPr>
        <w:t xml:space="preserve"> bestimmt. Das Verbundprojekt wird voraussichtlich in der Zeit vom ... bis ... durchgeführt werden. </w:t>
      </w:r>
    </w:p>
    <w:p w14:paraId="688CF0F7" w14:textId="77777777" w:rsidR="007C174C" w:rsidRDefault="007C174C" w:rsidP="003E62A9">
      <w:pPr>
        <w:tabs>
          <w:tab w:val="num" w:pos="567"/>
        </w:tabs>
        <w:rPr>
          <w:rFonts w:ascii="Arial" w:hAnsi="Arial" w:cs="Arial"/>
        </w:rPr>
      </w:pPr>
    </w:p>
    <w:p w14:paraId="02053044" w14:textId="77777777" w:rsidR="007C174C" w:rsidRDefault="007C174C" w:rsidP="003E62A9">
      <w:pPr>
        <w:tabs>
          <w:tab w:val="num" w:pos="567"/>
        </w:tabs>
        <w:rPr>
          <w:rFonts w:ascii="Arial" w:hAnsi="Arial" w:cs="Arial"/>
        </w:rPr>
      </w:pPr>
    </w:p>
    <w:p w14:paraId="1C194FD6" w14:textId="77777777" w:rsidR="007C174C" w:rsidRDefault="007C174C" w:rsidP="003E62A9">
      <w:pPr>
        <w:pStyle w:val="berschrift1"/>
        <w:tabs>
          <w:tab w:val="clear" w:pos="432"/>
          <w:tab w:val="num" w:pos="567"/>
        </w:tabs>
        <w:rPr>
          <w:rFonts w:cs="Arial"/>
        </w:rPr>
      </w:pPr>
      <w:r>
        <w:rPr>
          <w:rFonts w:cs="Arial"/>
        </w:rPr>
        <w:t>Koordination</w:t>
      </w:r>
    </w:p>
    <w:p w14:paraId="121881E4" w14:textId="77777777" w:rsidR="007C174C" w:rsidRDefault="007C174C" w:rsidP="003E62A9">
      <w:pPr>
        <w:tabs>
          <w:tab w:val="num" w:pos="567"/>
        </w:tabs>
        <w:rPr>
          <w:rFonts w:ascii="Arial" w:hAnsi="Arial" w:cs="Arial"/>
        </w:rPr>
      </w:pPr>
    </w:p>
    <w:p w14:paraId="513BB456" w14:textId="77777777" w:rsidR="007C174C" w:rsidRDefault="007C174C" w:rsidP="003E62A9">
      <w:pPr>
        <w:tabs>
          <w:tab w:val="num" w:pos="567"/>
        </w:tabs>
        <w:ind w:left="567"/>
        <w:rPr>
          <w:rFonts w:ascii="Arial" w:hAnsi="Arial" w:cs="Arial"/>
        </w:rPr>
      </w:pPr>
      <w:r>
        <w:rPr>
          <w:rFonts w:ascii="Arial" w:hAnsi="Arial" w:cs="Arial"/>
        </w:rPr>
        <w:t>Die Koordinierung des Verbundvorhabens erfolgt durch .... Die Aufgabe wird von Herrn/Frau ... wahrgenommen.</w:t>
      </w:r>
    </w:p>
    <w:p w14:paraId="7A821D08" w14:textId="77777777" w:rsidR="007C174C" w:rsidRDefault="007C174C" w:rsidP="003E62A9">
      <w:pPr>
        <w:tabs>
          <w:tab w:val="num" w:pos="567"/>
        </w:tabs>
        <w:ind w:left="432"/>
        <w:rPr>
          <w:rFonts w:ascii="Arial" w:hAnsi="Arial" w:cs="Arial"/>
        </w:rPr>
      </w:pPr>
    </w:p>
    <w:p w14:paraId="6CA0BB48" w14:textId="77777777" w:rsidR="007C174C" w:rsidRDefault="007C174C" w:rsidP="003E62A9">
      <w:pPr>
        <w:numPr>
          <w:ilvl w:val="1"/>
          <w:numId w:val="1"/>
        </w:numPr>
        <w:tabs>
          <w:tab w:val="num" w:pos="567"/>
        </w:tabs>
        <w:jc w:val="both"/>
        <w:rPr>
          <w:rFonts w:ascii="Arial" w:hAnsi="Arial" w:cs="Arial"/>
        </w:rPr>
      </w:pPr>
      <w:r>
        <w:rPr>
          <w:rFonts w:ascii="Arial" w:hAnsi="Arial" w:cs="Arial"/>
        </w:rPr>
        <w:t>Der Koordinator ist federführend und Ansprechpartner für das Gesamtvorhaben.</w:t>
      </w:r>
    </w:p>
    <w:p w14:paraId="6D3DB144" w14:textId="77777777" w:rsidR="007C174C" w:rsidRDefault="007C174C" w:rsidP="003E62A9">
      <w:pPr>
        <w:pStyle w:val="Textkrper2"/>
        <w:tabs>
          <w:tab w:val="num" w:pos="567"/>
        </w:tabs>
        <w:rPr>
          <w:rFonts w:cs="Arial"/>
        </w:rPr>
      </w:pPr>
      <w:r>
        <w:rPr>
          <w:rFonts w:cs="Arial"/>
        </w:rPr>
        <w:tab/>
        <w:t>Er übernimmt insbesondere folgende Aufgaben:</w:t>
      </w:r>
    </w:p>
    <w:p w14:paraId="72C65E22" w14:textId="77777777" w:rsidR="007C174C" w:rsidRDefault="007C174C" w:rsidP="003E62A9">
      <w:pPr>
        <w:numPr>
          <w:ilvl w:val="0"/>
          <w:numId w:val="2"/>
        </w:numPr>
        <w:tabs>
          <w:tab w:val="num" w:pos="567"/>
        </w:tabs>
        <w:rPr>
          <w:rFonts w:ascii="Arial" w:hAnsi="Arial" w:cs="Arial"/>
        </w:rPr>
      </w:pPr>
      <w:r>
        <w:rPr>
          <w:rFonts w:ascii="Arial" w:hAnsi="Arial" w:cs="Arial"/>
        </w:rPr>
        <w:t>Regelung des Informationsaustausches zwischen den Verbundpartnern,</w:t>
      </w:r>
    </w:p>
    <w:p w14:paraId="3F1635DD" w14:textId="77777777" w:rsidR="007C174C" w:rsidRDefault="007C174C" w:rsidP="003E62A9">
      <w:pPr>
        <w:numPr>
          <w:ilvl w:val="0"/>
          <w:numId w:val="2"/>
        </w:numPr>
        <w:tabs>
          <w:tab w:val="num" w:pos="567"/>
        </w:tabs>
        <w:rPr>
          <w:rFonts w:ascii="Arial" w:hAnsi="Arial" w:cs="Arial"/>
        </w:rPr>
      </w:pPr>
      <w:r>
        <w:rPr>
          <w:rFonts w:ascii="Arial" w:hAnsi="Arial" w:cs="Arial"/>
        </w:rPr>
        <w:t>Überwachung der Projektdurchführung,</w:t>
      </w:r>
    </w:p>
    <w:p w14:paraId="521D2E55" w14:textId="77777777" w:rsidR="007C174C" w:rsidRDefault="007C174C" w:rsidP="003E62A9">
      <w:pPr>
        <w:numPr>
          <w:ilvl w:val="0"/>
          <w:numId w:val="2"/>
        </w:numPr>
        <w:tabs>
          <w:tab w:val="num" w:pos="567"/>
        </w:tabs>
        <w:rPr>
          <w:rFonts w:ascii="Arial" w:hAnsi="Arial" w:cs="Arial"/>
        </w:rPr>
      </w:pPr>
      <w:r>
        <w:rPr>
          <w:rFonts w:ascii="Arial" w:hAnsi="Arial" w:cs="Arial"/>
        </w:rPr>
        <w:t>Zusammenstellung der Berichte und Nachweise zum Gesamtvorhaben.</w:t>
      </w:r>
    </w:p>
    <w:p w14:paraId="448764EB" w14:textId="77777777" w:rsidR="007C174C" w:rsidRDefault="007C174C">
      <w:pPr>
        <w:ind w:left="705"/>
        <w:jc w:val="both"/>
        <w:rPr>
          <w:rFonts w:ascii="Arial" w:hAnsi="Arial" w:cs="Arial"/>
        </w:rPr>
      </w:pPr>
    </w:p>
    <w:p w14:paraId="193776BF" w14:textId="77777777" w:rsidR="00DE0D69" w:rsidRDefault="00DE0D69">
      <w:pPr>
        <w:ind w:left="705"/>
        <w:jc w:val="both"/>
        <w:rPr>
          <w:rFonts w:ascii="Arial" w:hAnsi="Arial" w:cs="Arial"/>
        </w:rPr>
      </w:pPr>
    </w:p>
    <w:p w14:paraId="7FD33C06" w14:textId="77777777" w:rsidR="007C174C" w:rsidRDefault="007C174C" w:rsidP="003E62A9">
      <w:pPr>
        <w:pStyle w:val="berschrift1"/>
        <w:tabs>
          <w:tab w:val="clear" w:pos="432"/>
          <w:tab w:val="num" w:pos="567"/>
        </w:tabs>
        <w:rPr>
          <w:rFonts w:cs="Arial"/>
        </w:rPr>
      </w:pPr>
      <w:r>
        <w:rPr>
          <w:rFonts w:cs="Arial"/>
        </w:rPr>
        <w:t>Durchführung der Zusammenarbeit und Berichterstattung</w:t>
      </w:r>
    </w:p>
    <w:p w14:paraId="65B2ACAF" w14:textId="77777777" w:rsidR="007C174C" w:rsidRDefault="007C174C">
      <w:pPr>
        <w:rPr>
          <w:rFonts w:ascii="Arial" w:hAnsi="Arial" w:cs="Arial"/>
        </w:rPr>
      </w:pPr>
    </w:p>
    <w:p w14:paraId="1297B52E" w14:textId="77777777" w:rsidR="007C174C" w:rsidRDefault="007C174C" w:rsidP="003E62A9">
      <w:pPr>
        <w:pStyle w:val="Textkrper"/>
        <w:numPr>
          <w:ilvl w:val="0"/>
          <w:numId w:val="4"/>
        </w:numPr>
        <w:tabs>
          <w:tab w:val="clear" w:pos="360"/>
          <w:tab w:val="num" w:pos="567"/>
        </w:tabs>
        <w:ind w:left="567" w:hanging="567"/>
        <w:rPr>
          <w:rFonts w:cs="Arial"/>
          <w:sz w:val="20"/>
        </w:rPr>
      </w:pPr>
      <w:r>
        <w:rPr>
          <w:rFonts w:cs="Arial"/>
          <w:sz w:val="20"/>
        </w:rPr>
        <w:t xml:space="preserve">Jeder Verbundpartner ist für die Durchführung seiner Arbeiten entsprechend der </w:t>
      </w:r>
      <w:r w:rsidR="003047D2">
        <w:rPr>
          <w:rFonts w:cs="Arial"/>
          <w:sz w:val="20"/>
        </w:rPr>
        <w:t>V</w:t>
      </w:r>
      <w:r>
        <w:rPr>
          <w:rFonts w:cs="Arial"/>
          <w:sz w:val="20"/>
        </w:rPr>
        <w:t>orhabensbeschreibung selbst verantwortlich.</w:t>
      </w:r>
    </w:p>
    <w:p w14:paraId="610E65FF" w14:textId="77777777" w:rsidR="007C174C" w:rsidRDefault="007C174C" w:rsidP="003E62A9">
      <w:pPr>
        <w:pStyle w:val="Textkrper"/>
        <w:tabs>
          <w:tab w:val="num" w:pos="567"/>
        </w:tabs>
        <w:rPr>
          <w:rFonts w:cs="Arial"/>
          <w:sz w:val="20"/>
        </w:rPr>
      </w:pPr>
    </w:p>
    <w:p w14:paraId="006BE200" w14:textId="77777777" w:rsidR="007C174C" w:rsidRDefault="007C174C" w:rsidP="003047D2">
      <w:pPr>
        <w:pStyle w:val="Textkrper"/>
        <w:numPr>
          <w:ilvl w:val="0"/>
          <w:numId w:val="4"/>
        </w:numPr>
        <w:rPr>
          <w:rFonts w:cs="Arial"/>
          <w:sz w:val="20"/>
        </w:rPr>
      </w:pPr>
      <w:r>
        <w:rPr>
          <w:rFonts w:cs="Arial"/>
          <w:sz w:val="20"/>
        </w:rPr>
        <w:t>Die Verbundpartner verpflichten sich in Zusammenarbeit mit dem Verbundkoordi</w:t>
      </w:r>
      <w:r>
        <w:rPr>
          <w:rFonts w:cs="Arial"/>
          <w:sz w:val="20"/>
        </w:rPr>
        <w:softHyphen/>
        <w:t xml:space="preserve">nator, Berichte und Nachweise der auf sie entfallenden Leistungen am Arbeitsprogramm, an der </w:t>
      </w:r>
      <w:r>
        <w:rPr>
          <w:rFonts w:cs="Arial"/>
          <w:sz w:val="20"/>
        </w:rPr>
        <w:lastRenderedPageBreak/>
        <w:t xml:space="preserve">Fortschreibung des Verwertungsplanes und an der Erfolgskontrolle gegenüber dem Projektträger des </w:t>
      </w:r>
      <w:r w:rsidR="003047D2" w:rsidRPr="003047D2">
        <w:rPr>
          <w:rFonts w:cs="Arial"/>
          <w:sz w:val="20"/>
        </w:rPr>
        <w:t>Ministerium</w:t>
      </w:r>
      <w:r w:rsidR="003047D2">
        <w:rPr>
          <w:rFonts w:cs="Arial"/>
          <w:sz w:val="20"/>
        </w:rPr>
        <w:t>s</w:t>
      </w:r>
      <w:r w:rsidR="003047D2" w:rsidRPr="003047D2">
        <w:rPr>
          <w:rFonts w:cs="Arial"/>
          <w:sz w:val="20"/>
        </w:rPr>
        <w:t xml:space="preserve"> für Wirtschaft, Arbeit und Tourismus Baden-Württemberg</w:t>
      </w:r>
      <w:r w:rsidR="003047D2" w:rsidRPr="003047D2">
        <w:rPr>
          <w:rStyle w:val="text"/>
          <w:rFonts w:cs="Arial"/>
          <w:sz w:val="20"/>
        </w:rPr>
        <w:t xml:space="preserve"> </w:t>
      </w:r>
      <w:r>
        <w:rPr>
          <w:rStyle w:val="text"/>
          <w:rFonts w:cs="Arial"/>
          <w:sz w:val="20"/>
        </w:rPr>
        <w:t>zu erbringen</w:t>
      </w:r>
      <w:r>
        <w:rPr>
          <w:rFonts w:cs="Arial"/>
          <w:sz w:val="20"/>
        </w:rPr>
        <w:t>.</w:t>
      </w:r>
    </w:p>
    <w:p w14:paraId="45C9BEDD" w14:textId="77777777" w:rsidR="007C174C" w:rsidRDefault="007C174C">
      <w:pPr>
        <w:pStyle w:val="Textkrper"/>
        <w:rPr>
          <w:rFonts w:cs="Arial"/>
          <w:sz w:val="20"/>
        </w:rPr>
      </w:pPr>
    </w:p>
    <w:p w14:paraId="67AC0C36" w14:textId="77777777" w:rsidR="007C174C" w:rsidRDefault="007C174C">
      <w:pPr>
        <w:rPr>
          <w:rFonts w:ascii="Arial" w:hAnsi="Arial" w:cs="Arial"/>
        </w:rPr>
      </w:pPr>
    </w:p>
    <w:p w14:paraId="4E5D5672" w14:textId="77777777" w:rsidR="007C174C" w:rsidRDefault="007C174C" w:rsidP="003E62A9">
      <w:pPr>
        <w:pStyle w:val="berschrift1"/>
        <w:tabs>
          <w:tab w:val="clear" w:pos="432"/>
          <w:tab w:val="num" w:pos="567"/>
        </w:tabs>
        <w:rPr>
          <w:rFonts w:cs="Arial"/>
        </w:rPr>
      </w:pPr>
      <w:r>
        <w:rPr>
          <w:rFonts w:cs="Arial"/>
        </w:rPr>
        <w:t>Nutzungsrechte</w:t>
      </w:r>
    </w:p>
    <w:p w14:paraId="6DCA43A7" w14:textId="77777777" w:rsidR="007C174C" w:rsidRDefault="007C174C">
      <w:pPr>
        <w:rPr>
          <w:rFonts w:ascii="Arial" w:hAnsi="Arial" w:cs="Arial"/>
        </w:rPr>
      </w:pPr>
    </w:p>
    <w:p w14:paraId="0392619F" w14:textId="77777777" w:rsidR="007C174C" w:rsidRDefault="007C174C" w:rsidP="003E62A9">
      <w:pPr>
        <w:numPr>
          <w:ilvl w:val="0"/>
          <w:numId w:val="8"/>
        </w:numPr>
        <w:tabs>
          <w:tab w:val="clear" w:pos="720"/>
          <w:tab w:val="num" w:pos="567"/>
        </w:tabs>
        <w:ind w:left="567" w:hanging="567"/>
        <w:jc w:val="both"/>
        <w:rPr>
          <w:rFonts w:ascii="Arial" w:hAnsi="Arial" w:cs="Arial"/>
        </w:rPr>
      </w:pPr>
      <w:r>
        <w:rPr>
          <w:rFonts w:ascii="Arial" w:hAnsi="Arial" w:cs="Arial"/>
        </w:rPr>
        <w:t>Jeder Verbundpartner ist berechtigt, die bei ihm im Rahmen des Verbundprojektes entstande</w:t>
      </w:r>
      <w:r>
        <w:rPr>
          <w:rFonts w:ascii="Arial" w:hAnsi="Arial" w:cs="Arial"/>
        </w:rPr>
        <w:softHyphen/>
        <w:t>nen Ergebnisse uneingeschränkt zu nutzen.</w:t>
      </w:r>
    </w:p>
    <w:p w14:paraId="21B7BF4B" w14:textId="77777777" w:rsidR="007C174C" w:rsidRDefault="007C174C">
      <w:pPr>
        <w:jc w:val="both"/>
        <w:rPr>
          <w:rFonts w:ascii="Arial" w:hAnsi="Arial" w:cs="Arial"/>
        </w:rPr>
      </w:pPr>
    </w:p>
    <w:p w14:paraId="2132725F" w14:textId="77777777" w:rsidR="007C174C" w:rsidRDefault="007C174C" w:rsidP="003E62A9">
      <w:pPr>
        <w:numPr>
          <w:ilvl w:val="0"/>
          <w:numId w:val="8"/>
        </w:numPr>
        <w:tabs>
          <w:tab w:val="clear" w:pos="720"/>
          <w:tab w:val="num" w:pos="567"/>
        </w:tabs>
        <w:ind w:left="567" w:hanging="567"/>
        <w:jc w:val="both"/>
        <w:rPr>
          <w:rFonts w:ascii="Arial" w:hAnsi="Arial" w:cs="Arial"/>
        </w:rPr>
      </w:pPr>
      <w:r>
        <w:rPr>
          <w:rFonts w:ascii="Arial" w:hAnsi="Arial" w:cs="Arial"/>
        </w:rPr>
        <w:t>Die Verbundpartner räumen einander für die Zwecke der Durchführung des Verbund</w:t>
      </w:r>
      <w:r>
        <w:rPr>
          <w:rFonts w:ascii="Arial" w:hAnsi="Arial" w:cs="Arial"/>
        </w:rPr>
        <w:softHyphen/>
        <w:t>projektes an Know-how, an urheberrechtlich geschützten Ergebnissen, an Erfindungen und an erteilten Schutzrechten, die bei Beginn des Verbundprojektes vorhanden sind oder im Rahmen des Verbundprojektes entstehen, ein nicht ausschließliches Nutzungsrecht ein.</w:t>
      </w:r>
    </w:p>
    <w:p w14:paraId="275A5CFD" w14:textId="77777777" w:rsidR="007C174C" w:rsidRDefault="007C174C">
      <w:pPr>
        <w:jc w:val="both"/>
        <w:rPr>
          <w:rFonts w:ascii="Arial" w:hAnsi="Arial" w:cs="Arial"/>
        </w:rPr>
      </w:pPr>
    </w:p>
    <w:p w14:paraId="50AE0B69" w14:textId="77777777" w:rsidR="007C174C" w:rsidRDefault="007C174C" w:rsidP="001E5646">
      <w:pPr>
        <w:numPr>
          <w:ilvl w:val="0"/>
          <w:numId w:val="8"/>
        </w:numPr>
        <w:tabs>
          <w:tab w:val="clear" w:pos="720"/>
          <w:tab w:val="num" w:pos="567"/>
        </w:tabs>
        <w:ind w:left="567" w:hanging="567"/>
        <w:jc w:val="both"/>
        <w:rPr>
          <w:rFonts w:ascii="Arial" w:hAnsi="Arial" w:cs="Arial"/>
        </w:rPr>
      </w:pPr>
      <w:r w:rsidRPr="003047D2">
        <w:rPr>
          <w:rFonts w:ascii="Arial" w:hAnsi="Arial" w:cs="Arial"/>
        </w:rPr>
        <w:t>Die Verbundpartner bieten das Know-how, die urheberrechtlich geschützten Ergeb</w:t>
      </w:r>
      <w:r w:rsidRPr="003047D2">
        <w:rPr>
          <w:rFonts w:ascii="Arial" w:hAnsi="Arial" w:cs="Arial"/>
        </w:rPr>
        <w:softHyphen/>
        <w:t>nisse, Erfin</w:t>
      </w:r>
      <w:r w:rsidRPr="003047D2">
        <w:rPr>
          <w:rFonts w:ascii="Arial" w:hAnsi="Arial" w:cs="Arial"/>
        </w:rPr>
        <w:softHyphen/>
        <w:t xml:space="preserve">dungen und erteilten Schutzrechte, die im Rahmen des Verbundprojektes bei ihnen oder ihren Auftragnehmern entstanden sind, den anderen Verbundpartnern für kommerzielle Zwecke an. </w:t>
      </w:r>
    </w:p>
    <w:p w14:paraId="3FF88925" w14:textId="77777777" w:rsidR="003047D2" w:rsidRPr="003047D2" w:rsidRDefault="003047D2" w:rsidP="003047D2">
      <w:pPr>
        <w:tabs>
          <w:tab w:val="num" w:pos="567"/>
        </w:tabs>
        <w:jc w:val="both"/>
        <w:rPr>
          <w:rFonts w:ascii="Arial" w:hAnsi="Arial" w:cs="Arial"/>
        </w:rPr>
      </w:pPr>
    </w:p>
    <w:p w14:paraId="3CB22DA7" w14:textId="77777777" w:rsidR="007C174C" w:rsidRDefault="007C174C" w:rsidP="003E62A9">
      <w:pPr>
        <w:numPr>
          <w:ilvl w:val="0"/>
          <w:numId w:val="8"/>
        </w:numPr>
        <w:tabs>
          <w:tab w:val="clear" w:pos="720"/>
          <w:tab w:val="num" w:pos="567"/>
        </w:tabs>
        <w:ind w:left="567" w:hanging="567"/>
        <w:jc w:val="both"/>
        <w:rPr>
          <w:rFonts w:ascii="Arial" w:hAnsi="Arial" w:cs="Arial"/>
        </w:rPr>
      </w:pPr>
      <w:r>
        <w:rPr>
          <w:rFonts w:ascii="Arial" w:hAnsi="Arial" w:cs="Arial"/>
        </w:rPr>
        <w:t>Werden die Beiträge der Verbundpartner als gleichgewichtig angesehen, sind die Vergütungs</w:t>
      </w:r>
      <w:r>
        <w:rPr>
          <w:rFonts w:ascii="Arial" w:hAnsi="Arial" w:cs="Arial"/>
        </w:rPr>
        <w:softHyphen/>
        <w:t>ansprüche für die gegenseitige Rechtseinräumung abgegolten. Anstelle des Rechtsaus</w:t>
      </w:r>
      <w:r>
        <w:rPr>
          <w:rFonts w:ascii="Arial" w:hAnsi="Arial" w:cs="Arial"/>
        </w:rPr>
        <w:softHyphen/>
        <w:t>tausches können die Verbundpartner, die ungleichgewichtige Beiträge erbringen oder an wechselseitiger Rechtseinräumung kein Interesse haben, die Ungleichgewichtigkeit durch zusätzliche Vergütung ausgleichen bzw. Optionen auf Rechtseinräumung an Ergebnissen zu marktüblichen Bedingungen vereinbaren.</w:t>
      </w:r>
    </w:p>
    <w:p w14:paraId="1A8E3803" w14:textId="77777777" w:rsidR="007C174C" w:rsidRDefault="007C174C">
      <w:pPr>
        <w:rPr>
          <w:rFonts w:ascii="Arial" w:hAnsi="Arial" w:cs="Arial"/>
        </w:rPr>
      </w:pPr>
    </w:p>
    <w:p w14:paraId="5D07847C" w14:textId="77777777" w:rsidR="007C174C" w:rsidRDefault="007C174C" w:rsidP="003E62A9">
      <w:pPr>
        <w:numPr>
          <w:ilvl w:val="0"/>
          <w:numId w:val="8"/>
        </w:numPr>
        <w:tabs>
          <w:tab w:val="clear" w:pos="720"/>
          <w:tab w:val="num" w:pos="567"/>
        </w:tabs>
        <w:ind w:left="567" w:hanging="567"/>
        <w:jc w:val="both"/>
        <w:rPr>
          <w:rFonts w:ascii="Arial" w:hAnsi="Arial" w:cs="Arial"/>
        </w:rPr>
      </w:pPr>
      <w:r>
        <w:rPr>
          <w:rFonts w:ascii="Arial" w:hAnsi="Arial" w:cs="Arial"/>
        </w:rPr>
        <w:t>Gemeinsame Erfindungen kann jeder der Beteiligten uneingeschränkt nutzen, ohne dass ein finanzieller Ausgleich erfolgt. Projektpartner ohne Beteiligung an einer erfinderischen Leistung im Verbundprojekt können für eine Nutzung außerhalb des Projektes Lizenzen erwerben. Die Lizenzvergabe durch den Rechtsinhaber erfolgt zu marktüblichen Bedingungen.</w:t>
      </w:r>
    </w:p>
    <w:p w14:paraId="04726823" w14:textId="77777777" w:rsidR="007C174C" w:rsidRDefault="007C174C">
      <w:pPr>
        <w:jc w:val="both"/>
        <w:rPr>
          <w:rFonts w:ascii="Arial" w:hAnsi="Arial" w:cs="Arial"/>
        </w:rPr>
      </w:pPr>
    </w:p>
    <w:p w14:paraId="3411A716" w14:textId="77777777" w:rsidR="007C174C" w:rsidRDefault="007C174C">
      <w:pPr>
        <w:jc w:val="both"/>
        <w:rPr>
          <w:rFonts w:ascii="Arial" w:hAnsi="Arial" w:cs="Arial"/>
          <w:i/>
        </w:rPr>
      </w:pPr>
      <w:r>
        <w:rPr>
          <w:rFonts w:ascii="Arial" w:hAnsi="Arial" w:cs="Arial"/>
          <w:i/>
        </w:rPr>
        <w:t xml:space="preserve">[Hinweis: Hier sollten auch darüber hinausgehende Regelungen getroffen werden, z.B. hinsichtlich der Beteiligung der Verbundpartner an Erlösen aus gemeinsamen Schutzrechten, </w:t>
      </w:r>
      <w:r>
        <w:rPr>
          <w:rFonts w:ascii="Arial" w:hAnsi="Arial" w:cs="Arial"/>
          <w:i/>
        </w:rPr>
        <w:lastRenderedPageBreak/>
        <w:t>hinsichtlich der Herstellung und des Vertriebes der Produkte/Verfahren durch einen Verbundpartner und der finanziellen Beteiligung der anderen Verbundpartner am wirtschaftlichen Erfolg oder hinsichtlich der Absicht, eine gemeinsame Tochtergesellschaft zu gründen, welche die Verwertung übernimmt].</w:t>
      </w:r>
    </w:p>
    <w:p w14:paraId="2443BC74" w14:textId="77777777" w:rsidR="007C174C" w:rsidRDefault="007C174C">
      <w:pPr>
        <w:jc w:val="both"/>
        <w:rPr>
          <w:rFonts w:ascii="Arial" w:hAnsi="Arial" w:cs="Arial"/>
        </w:rPr>
      </w:pPr>
    </w:p>
    <w:p w14:paraId="55A1703A" w14:textId="77777777" w:rsidR="007C174C" w:rsidRDefault="007C174C">
      <w:pPr>
        <w:rPr>
          <w:rFonts w:ascii="Arial" w:hAnsi="Arial" w:cs="Arial"/>
        </w:rPr>
      </w:pPr>
    </w:p>
    <w:p w14:paraId="2D5B42DA" w14:textId="77777777" w:rsidR="007C174C" w:rsidRDefault="007C174C" w:rsidP="003E62A9">
      <w:pPr>
        <w:pStyle w:val="berschrift1"/>
        <w:tabs>
          <w:tab w:val="clear" w:pos="432"/>
          <w:tab w:val="num" w:pos="567"/>
        </w:tabs>
        <w:rPr>
          <w:rFonts w:cs="Arial"/>
        </w:rPr>
      </w:pPr>
      <w:r>
        <w:rPr>
          <w:rFonts w:cs="Arial"/>
        </w:rPr>
        <w:t xml:space="preserve">Vertraulichkeit </w:t>
      </w:r>
    </w:p>
    <w:p w14:paraId="2120809C" w14:textId="77777777" w:rsidR="007C174C" w:rsidRDefault="007C174C" w:rsidP="003E62A9">
      <w:pPr>
        <w:tabs>
          <w:tab w:val="num" w:pos="426"/>
        </w:tabs>
        <w:rPr>
          <w:rFonts w:ascii="Arial" w:hAnsi="Arial" w:cs="Arial"/>
        </w:rPr>
      </w:pPr>
    </w:p>
    <w:p w14:paraId="76F2AB39" w14:textId="77777777" w:rsidR="007C174C" w:rsidRDefault="007C174C" w:rsidP="003E62A9">
      <w:pPr>
        <w:numPr>
          <w:ilvl w:val="0"/>
          <w:numId w:val="11"/>
        </w:numPr>
        <w:ind w:left="567" w:hanging="567"/>
        <w:jc w:val="both"/>
        <w:rPr>
          <w:rFonts w:ascii="Arial" w:hAnsi="Arial" w:cs="Arial"/>
        </w:rPr>
      </w:pPr>
      <w:r>
        <w:rPr>
          <w:rFonts w:ascii="Arial" w:hAnsi="Arial" w:cs="Arial"/>
        </w:rPr>
        <w:t>Die Verbundpartner werden alle als geheimhaltungsbedürftig erklärten oder erkennbaren Informationen technischer oder geschäftlicher Art eines anderen Verbundpartners während und nach Beendigung des Verbundprojektes vertraulich behandeln und nicht ohne schriftliche Zustimmung des betroffenen Verbundpartners Dritten zur Verfügung stellen. Diese Verpflich</w:t>
      </w:r>
      <w:r>
        <w:rPr>
          <w:rFonts w:ascii="Arial" w:hAnsi="Arial" w:cs="Arial"/>
        </w:rPr>
        <w:softHyphen/>
        <w:t>tung entfällt, wenn die Informationen der Öffentlichkeit bekannt oder allgemein zugänglich sind.</w:t>
      </w:r>
    </w:p>
    <w:p w14:paraId="569F9FA5" w14:textId="77777777" w:rsidR="007C174C" w:rsidRDefault="007C174C" w:rsidP="003E62A9">
      <w:pPr>
        <w:tabs>
          <w:tab w:val="num" w:pos="567"/>
        </w:tabs>
        <w:jc w:val="both"/>
        <w:rPr>
          <w:rFonts w:ascii="Arial" w:hAnsi="Arial" w:cs="Arial"/>
        </w:rPr>
      </w:pPr>
    </w:p>
    <w:p w14:paraId="44BC532F" w14:textId="77777777" w:rsidR="003047D2" w:rsidRDefault="003E62A9" w:rsidP="003047D2">
      <w:pPr>
        <w:numPr>
          <w:ilvl w:val="0"/>
          <w:numId w:val="11"/>
        </w:numPr>
        <w:ind w:left="567" w:hanging="567"/>
        <w:jc w:val="both"/>
        <w:rPr>
          <w:rFonts w:ascii="Arial" w:hAnsi="Arial" w:cs="Arial"/>
        </w:rPr>
      </w:pPr>
      <w:r>
        <w:rPr>
          <w:rFonts w:ascii="Arial" w:hAnsi="Arial" w:cs="Arial"/>
        </w:rPr>
        <w:t>U</w:t>
      </w:r>
      <w:r w:rsidR="007C174C">
        <w:rPr>
          <w:rFonts w:ascii="Arial" w:hAnsi="Arial" w:cs="Arial"/>
        </w:rPr>
        <w:t>nter Einhaltung dieser Geheimhaltungspflicht sind die Verbundpartner zur Veröffentlichung von Ergebnissen über den eigenen Arbeitsanteil berechtigt. Veröffentlichungen über das gesamte Projekt bzw. über Arbeitsbereiche der anderen Verbundpartner bedürfen der vorhergehenden Abstimmung.</w:t>
      </w:r>
    </w:p>
    <w:p w14:paraId="07D00E8A" w14:textId="77777777" w:rsidR="003047D2" w:rsidRDefault="003047D2" w:rsidP="003047D2">
      <w:pPr>
        <w:pStyle w:val="Listenabsatz"/>
        <w:rPr>
          <w:rFonts w:ascii="Arial" w:hAnsi="Arial" w:cs="Arial"/>
        </w:rPr>
      </w:pPr>
    </w:p>
    <w:p w14:paraId="53CA7D27" w14:textId="77777777" w:rsidR="007C174C" w:rsidRPr="003047D2" w:rsidRDefault="007C174C" w:rsidP="003047D2">
      <w:pPr>
        <w:numPr>
          <w:ilvl w:val="0"/>
          <w:numId w:val="11"/>
        </w:numPr>
        <w:ind w:left="567" w:hanging="567"/>
        <w:jc w:val="both"/>
        <w:rPr>
          <w:rFonts w:ascii="Arial" w:hAnsi="Arial" w:cs="Arial"/>
        </w:rPr>
      </w:pPr>
      <w:r w:rsidRPr="003047D2">
        <w:rPr>
          <w:rFonts w:ascii="Arial" w:hAnsi="Arial" w:cs="Arial"/>
        </w:rPr>
        <w:t xml:space="preserve">Die Berichtspflichten aufgrund der Zuwendungsbestimmungen gegenüber dem vom </w:t>
      </w:r>
      <w:r w:rsidR="003047D2" w:rsidRPr="003047D2">
        <w:rPr>
          <w:rFonts w:ascii="Arial" w:hAnsi="Arial" w:cs="Arial"/>
        </w:rPr>
        <w:t xml:space="preserve">Ministerium für Wirtschaft, Arbeit und Tourismus Baden-Württemberg </w:t>
      </w:r>
      <w:r w:rsidRPr="003047D2">
        <w:rPr>
          <w:rFonts w:ascii="Arial" w:hAnsi="Arial" w:cs="Arial"/>
        </w:rPr>
        <w:t>beauftragten Projektträger werden von den vorstehenden Bestimmungen nicht berührt. Geheimhaltungsbedürftige Infor</w:t>
      </w:r>
      <w:r w:rsidRPr="003047D2">
        <w:rPr>
          <w:rFonts w:ascii="Arial" w:hAnsi="Arial" w:cs="Arial"/>
        </w:rPr>
        <w:softHyphen/>
        <w:t>mationen sind in diesen Berichten besonders zu kennzeichnen.</w:t>
      </w:r>
    </w:p>
    <w:p w14:paraId="1A3023C7" w14:textId="77777777" w:rsidR="007C174C" w:rsidRDefault="007C174C" w:rsidP="003E62A9">
      <w:pPr>
        <w:tabs>
          <w:tab w:val="num" w:pos="426"/>
        </w:tabs>
        <w:ind w:left="426" w:hanging="426"/>
        <w:rPr>
          <w:rFonts w:ascii="Arial" w:hAnsi="Arial" w:cs="Arial"/>
        </w:rPr>
      </w:pPr>
    </w:p>
    <w:p w14:paraId="43D93E44" w14:textId="77777777" w:rsidR="007C174C" w:rsidRDefault="007C174C" w:rsidP="003E62A9">
      <w:pPr>
        <w:pStyle w:val="Kopfzeile"/>
        <w:tabs>
          <w:tab w:val="clear" w:pos="4536"/>
          <w:tab w:val="clear" w:pos="9072"/>
          <w:tab w:val="num" w:pos="426"/>
        </w:tabs>
        <w:ind w:left="426" w:hanging="426"/>
        <w:rPr>
          <w:rFonts w:cs="Arial"/>
          <w:sz w:val="20"/>
        </w:rPr>
      </w:pPr>
    </w:p>
    <w:p w14:paraId="0036A0A8" w14:textId="77777777" w:rsidR="007C174C" w:rsidRDefault="007C174C" w:rsidP="003E62A9">
      <w:pPr>
        <w:pStyle w:val="berschrift1"/>
        <w:tabs>
          <w:tab w:val="clear" w:pos="432"/>
          <w:tab w:val="num" w:pos="567"/>
        </w:tabs>
        <w:ind w:left="426" w:hanging="426"/>
        <w:rPr>
          <w:rFonts w:cs="Arial"/>
        </w:rPr>
      </w:pPr>
      <w:r>
        <w:rPr>
          <w:rFonts w:cs="Arial"/>
        </w:rPr>
        <w:t xml:space="preserve">Gewährleistung und Haftung </w:t>
      </w:r>
    </w:p>
    <w:p w14:paraId="4ABDFA5D" w14:textId="77777777" w:rsidR="007C174C" w:rsidRDefault="007C174C" w:rsidP="003E62A9">
      <w:pPr>
        <w:tabs>
          <w:tab w:val="num" w:pos="426"/>
        </w:tabs>
        <w:ind w:left="426" w:hanging="426"/>
        <w:rPr>
          <w:rFonts w:ascii="Arial" w:hAnsi="Arial" w:cs="Arial"/>
        </w:rPr>
      </w:pPr>
    </w:p>
    <w:p w14:paraId="753A9780" w14:textId="77777777" w:rsidR="007C174C" w:rsidRDefault="007C174C" w:rsidP="003E62A9">
      <w:pPr>
        <w:numPr>
          <w:ilvl w:val="0"/>
          <w:numId w:val="12"/>
        </w:numPr>
        <w:ind w:left="567" w:hanging="567"/>
        <w:jc w:val="both"/>
        <w:rPr>
          <w:rFonts w:ascii="Arial" w:hAnsi="Arial" w:cs="Arial"/>
        </w:rPr>
      </w:pPr>
      <w:r>
        <w:rPr>
          <w:rFonts w:ascii="Arial" w:hAnsi="Arial" w:cs="Arial"/>
        </w:rPr>
        <w:t>Jeder Verbundpartner haftet den anderen Kooperationspartnern gegenüber für die fachgerechte und rechtzeitige Erfüllung der von ihm übernommenen Verpflichtungen.</w:t>
      </w:r>
    </w:p>
    <w:p w14:paraId="63D3104B" w14:textId="77777777" w:rsidR="007C174C" w:rsidRDefault="007C174C" w:rsidP="003E62A9">
      <w:pPr>
        <w:tabs>
          <w:tab w:val="num" w:pos="426"/>
        </w:tabs>
        <w:ind w:left="426" w:hanging="426"/>
        <w:jc w:val="both"/>
        <w:rPr>
          <w:rFonts w:ascii="Arial" w:hAnsi="Arial" w:cs="Arial"/>
        </w:rPr>
      </w:pPr>
    </w:p>
    <w:p w14:paraId="332504C2" w14:textId="77777777" w:rsidR="007C174C" w:rsidRDefault="007C174C" w:rsidP="003E62A9">
      <w:pPr>
        <w:numPr>
          <w:ilvl w:val="0"/>
          <w:numId w:val="12"/>
        </w:numPr>
        <w:ind w:left="567" w:hanging="567"/>
        <w:jc w:val="both"/>
        <w:rPr>
          <w:rFonts w:ascii="Arial" w:hAnsi="Arial" w:cs="Arial"/>
        </w:rPr>
      </w:pPr>
      <w:r>
        <w:rPr>
          <w:rFonts w:ascii="Arial" w:hAnsi="Arial" w:cs="Arial"/>
        </w:rPr>
        <w:t>Schadenersatzansprüche der Verbundpartner gegeneinander sind ausgeschlossen, soweit sie nicht auf grober Fahrlässigkeit oder Vorsatz beruhen. Bei Ansprüchen Dritter haftet der betroffene Vertragspartner im Rahmen der von ihm erbrachten Leistungen allein.</w:t>
      </w:r>
    </w:p>
    <w:p w14:paraId="2E345574" w14:textId="77777777" w:rsidR="007C174C" w:rsidRDefault="007C174C" w:rsidP="003E62A9">
      <w:pPr>
        <w:tabs>
          <w:tab w:val="num" w:pos="426"/>
        </w:tabs>
        <w:rPr>
          <w:rFonts w:ascii="Arial" w:hAnsi="Arial" w:cs="Arial"/>
        </w:rPr>
      </w:pPr>
    </w:p>
    <w:p w14:paraId="28BF07DA" w14:textId="77777777" w:rsidR="007C174C" w:rsidRDefault="007C174C" w:rsidP="003E62A9">
      <w:pPr>
        <w:tabs>
          <w:tab w:val="num" w:pos="426"/>
        </w:tabs>
        <w:rPr>
          <w:rFonts w:ascii="Arial" w:hAnsi="Arial" w:cs="Arial"/>
        </w:rPr>
      </w:pPr>
    </w:p>
    <w:p w14:paraId="439CFF53" w14:textId="77777777" w:rsidR="007C174C" w:rsidRDefault="007C174C" w:rsidP="003E62A9">
      <w:pPr>
        <w:pStyle w:val="berschrift1"/>
        <w:tabs>
          <w:tab w:val="clear" w:pos="432"/>
          <w:tab w:val="num" w:pos="567"/>
        </w:tabs>
        <w:rPr>
          <w:rFonts w:cs="Arial"/>
        </w:rPr>
      </w:pPr>
      <w:r>
        <w:rPr>
          <w:rFonts w:cs="Arial"/>
        </w:rPr>
        <w:t>Kündigung</w:t>
      </w:r>
    </w:p>
    <w:p w14:paraId="78FBF7C7" w14:textId="77777777" w:rsidR="007C174C" w:rsidRDefault="007C174C" w:rsidP="003E62A9">
      <w:pPr>
        <w:tabs>
          <w:tab w:val="num" w:pos="426"/>
        </w:tabs>
        <w:ind w:left="567" w:hanging="567"/>
        <w:rPr>
          <w:rFonts w:ascii="Arial" w:hAnsi="Arial" w:cs="Arial"/>
        </w:rPr>
      </w:pPr>
    </w:p>
    <w:p w14:paraId="755D8B52" w14:textId="77777777" w:rsidR="007C174C" w:rsidRDefault="007C174C" w:rsidP="003E62A9">
      <w:pPr>
        <w:numPr>
          <w:ilvl w:val="0"/>
          <w:numId w:val="13"/>
        </w:numPr>
        <w:ind w:left="567" w:hanging="567"/>
        <w:rPr>
          <w:rFonts w:ascii="Arial" w:hAnsi="Arial" w:cs="Arial"/>
        </w:rPr>
      </w:pPr>
      <w:r>
        <w:rPr>
          <w:rFonts w:ascii="Arial" w:hAnsi="Arial" w:cs="Arial"/>
        </w:rPr>
        <w:t>Die Verbundpartner vereinbaren, den Verbund ohne triftigen Grund nicht zu verlassen.</w:t>
      </w:r>
    </w:p>
    <w:p w14:paraId="20B6B6B6" w14:textId="77777777" w:rsidR="007C174C" w:rsidRDefault="007C174C" w:rsidP="003E62A9">
      <w:pPr>
        <w:tabs>
          <w:tab w:val="num" w:pos="426"/>
        </w:tabs>
        <w:rPr>
          <w:rFonts w:ascii="Arial" w:hAnsi="Arial" w:cs="Arial"/>
        </w:rPr>
      </w:pPr>
    </w:p>
    <w:p w14:paraId="1C8C2994" w14:textId="77777777" w:rsidR="007C174C" w:rsidRDefault="007C174C" w:rsidP="003E62A9">
      <w:pPr>
        <w:numPr>
          <w:ilvl w:val="0"/>
          <w:numId w:val="13"/>
        </w:numPr>
        <w:ind w:left="567" w:hanging="567"/>
        <w:jc w:val="both"/>
        <w:rPr>
          <w:rFonts w:ascii="Arial" w:hAnsi="Arial" w:cs="Arial"/>
        </w:rPr>
      </w:pPr>
      <w:r>
        <w:rPr>
          <w:rFonts w:ascii="Arial" w:hAnsi="Arial" w:cs="Arial"/>
        </w:rPr>
        <w:t>Jeder Verbundpartner kann mit einer Frist von drei Monaten seine Beteiligung am Verbund</w:t>
      </w:r>
      <w:r>
        <w:rPr>
          <w:rFonts w:ascii="Arial" w:hAnsi="Arial" w:cs="Arial"/>
        </w:rPr>
        <w:softHyphen/>
        <w:t xml:space="preserve">projekt schriftlich kündigen, wenn eine Weiterarbeit an dem Verbundvorhaben für ihn nachweislich unzumutbar geworden ist. Während der Kündigungsfrist bestehen seine Pflichten unverändert fort. </w:t>
      </w:r>
    </w:p>
    <w:p w14:paraId="4823D4DA" w14:textId="77777777" w:rsidR="007C174C" w:rsidRDefault="007C174C" w:rsidP="003E62A9">
      <w:pPr>
        <w:tabs>
          <w:tab w:val="num" w:pos="426"/>
        </w:tabs>
        <w:ind w:left="567" w:hanging="567"/>
        <w:jc w:val="both"/>
        <w:rPr>
          <w:rFonts w:ascii="Arial" w:hAnsi="Arial" w:cs="Arial"/>
        </w:rPr>
      </w:pPr>
    </w:p>
    <w:p w14:paraId="21A990FB" w14:textId="77777777" w:rsidR="007C174C" w:rsidRDefault="007C174C" w:rsidP="003E62A9">
      <w:pPr>
        <w:numPr>
          <w:ilvl w:val="0"/>
          <w:numId w:val="13"/>
        </w:numPr>
        <w:ind w:left="567" w:hanging="567"/>
        <w:jc w:val="both"/>
        <w:rPr>
          <w:rFonts w:ascii="Arial" w:hAnsi="Arial" w:cs="Arial"/>
        </w:rPr>
      </w:pPr>
      <w:r>
        <w:rPr>
          <w:rFonts w:ascii="Arial" w:hAnsi="Arial" w:cs="Arial"/>
        </w:rPr>
        <w:t>Im Falle des Ausscheidens eines Verbundpartners beschränken sich seine Nutzungsrechte entsprechend Nummer 5 dieser Kooperationsvereinbarung auf die von ihm selbst erbrachten Forschungsergebnisse. Zur Nutzung oder Weitergabe anderer Informationen und Ergebnisse aus dem Projekt ist er nicht berechtigt.</w:t>
      </w:r>
    </w:p>
    <w:p w14:paraId="012BA23D" w14:textId="77777777" w:rsidR="007C174C" w:rsidRDefault="007C174C" w:rsidP="003E62A9">
      <w:pPr>
        <w:tabs>
          <w:tab w:val="num" w:pos="426"/>
        </w:tabs>
        <w:ind w:left="567" w:hanging="567"/>
        <w:jc w:val="both"/>
        <w:rPr>
          <w:rFonts w:ascii="Arial" w:hAnsi="Arial" w:cs="Arial"/>
        </w:rPr>
      </w:pPr>
    </w:p>
    <w:p w14:paraId="01FBA25B" w14:textId="77777777" w:rsidR="007C174C" w:rsidRDefault="007C174C" w:rsidP="003E62A9">
      <w:pPr>
        <w:numPr>
          <w:ilvl w:val="0"/>
          <w:numId w:val="13"/>
        </w:numPr>
        <w:ind w:left="567" w:hanging="567"/>
        <w:jc w:val="both"/>
        <w:rPr>
          <w:rFonts w:ascii="Arial" w:hAnsi="Arial" w:cs="Arial"/>
        </w:rPr>
      </w:pPr>
      <w:r>
        <w:rPr>
          <w:rFonts w:ascii="Arial" w:hAnsi="Arial" w:cs="Arial"/>
        </w:rPr>
        <w:t>Die Verpflichtungen der anderen Verbundpartner aus dieser Kooperations</w:t>
      </w:r>
      <w:r>
        <w:rPr>
          <w:rFonts w:ascii="Arial" w:hAnsi="Arial" w:cs="Arial"/>
        </w:rPr>
        <w:softHyphen/>
        <w:t>vereinbarung gegenüber dem ausscheidenden Partner gelten nur für die bis zur Kündigung erzielten Ergeb</w:t>
      </w:r>
      <w:r>
        <w:rPr>
          <w:rFonts w:ascii="Arial" w:hAnsi="Arial" w:cs="Arial"/>
        </w:rPr>
        <w:softHyphen/>
        <w:t xml:space="preserve">nisse. Ihre Nutzungsrechte bleiben unverändert. </w:t>
      </w:r>
    </w:p>
    <w:p w14:paraId="2D902646" w14:textId="77777777" w:rsidR="007C174C" w:rsidRDefault="007C174C" w:rsidP="003E62A9">
      <w:pPr>
        <w:tabs>
          <w:tab w:val="num" w:pos="426"/>
        </w:tabs>
        <w:jc w:val="both"/>
        <w:rPr>
          <w:rFonts w:ascii="Arial" w:hAnsi="Arial" w:cs="Arial"/>
        </w:rPr>
      </w:pPr>
    </w:p>
    <w:p w14:paraId="0E1906A9" w14:textId="77777777" w:rsidR="007C174C" w:rsidRDefault="007C174C" w:rsidP="003E62A9">
      <w:pPr>
        <w:tabs>
          <w:tab w:val="num" w:pos="426"/>
        </w:tabs>
        <w:jc w:val="both"/>
        <w:rPr>
          <w:rFonts w:ascii="Arial" w:hAnsi="Arial" w:cs="Arial"/>
        </w:rPr>
      </w:pPr>
    </w:p>
    <w:p w14:paraId="71214790" w14:textId="77777777" w:rsidR="007C174C" w:rsidRDefault="007C174C" w:rsidP="003E62A9">
      <w:pPr>
        <w:pStyle w:val="berschrift1"/>
        <w:tabs>
          <w:tab w:val="clear" w:pos="432"/>
          <w:tab w:val="num" w:pos="567"/>
        </w:tabs>
        <w:ind w:left="567" w:hanging="567"/>
        <w:rPr>
          <w:rFonts w:cs="Arial"/>
        </w:rPr>
      </w:pPr>
      <w:r>
        <w:rPr>
          <w:rFonts w:cs="Arial"/>
        </w:rPr>
        <w:t>Inkrafttreten und Geltungsdauer</w:t>
      </w:r>
    </w:p>
    <w:p w14:paraId="24C3506B" w14:textId="77777777" w:rsidR="007C174C" w:rsidRDefault="007C174C" w:rsidP="003E62A9">
      <w:pPr>
        <w:tabs>
          <w:tab w:val="num" w:pos="426"/>
        </w:tabs>
        <w:ind w:left="567" w:hanging="567"/>
        <w:rPr>
          <w:rFonts w:ascii="Arial" w:hAnsi="Arial" w:cs="Arial"/>
        </w:rPr>
      </w:pPr>
    </w:p>
    <w:p w14:paraId="73F0E6B8" w14:textId="77777777" w:rsidR="007C174C" w:rsidRDefault="007C174C" w:rsidP="003E62A9">
      <w:pPr>
        <w:pStyle w:val="Textkrper2"/>
        <w:numPr>
          <w:ilvl w:val="0"/>
          <w:numId w:val="6"/>
        </w:numPr>
        <w:tabs>
          <w:tab w:val="num" w:pos="567"/>
        </w:tabs>
        <w:ind w:left="567" w:hanging="567"/>
        <w:rPr>
          <w:rFonts w:cs="Arial"/>
        </w:rPr>
      </w:pPr>
      <w:r>
        <w:rPr>
          <w:rFonts w:cs="Arial"/>
        </w:rPr>
        <w:t>Diese Vereinbarung tritt mit der Unterzeichnung durch alle am Verbundprojekt beteiligten Part</w:t>
      </w:r>
      <w:r>
        <w:rPr>
          <w:rFonts w:cs="Arial"/>
        </w:rPr>
        <w:softHyphen/>
        <w:t xml:space="preserve">ner und der Bewilligung der für das </w:t>
      </w:r>
      <w:r w:rsidR="003047D2">
        <w:rPr>
          <w:rFonts w:cs="Arial"/>
        </w:rPr>
        <w:t xml:space="preserve">o. g. </w:t>
      </w:r>
      <w:r>
        <w:rPr>
          <w:rFonts w:cs="Arial"/>
        </w:rPr>
        <w:t>Verbundprojekt beantragten Zuwendungen zu dem in den Zuwendungsbescheiden genannten Beginn des Durchführungs</w:t>
      </w:r>
      <w:r>
        <w:rPr>
          <w:rFonts w:cs="Arial"/>
        </w:rPr>
        <w:softHyphen/>
        <w:t>zeit</w:t>
      </w:r>
      <w:r>
        <w:rPr>
          <w:rFonts w:cs="Arial"/>
        </w:rPr>
        <w:softHyphen/>
        <w:t>raumes in Kraft.</w:t>
      </w:r>
    </w:p>
    <w:p w14:paraId="7BD0167A" w14:textId="77777777" w:rsidR="007C174C" w:rsidRDefault="007C174C" w:rsidP="003E62A9">
      <w:pPr>
        <w:tabs>
          <w:tab w:val="num" w:pos="426"/>
        </w:tabs>
        <w:ind w:left="567" w:hanging="567"/>
        <w:jc w:val="both"/>
        <w:rPr>
          <w:rFonts w:ascii="Arial" w:hAnsi="Arial" w:cs="Arial"/>
        </w:rPr>
      </w:pPr>
    </w:p>
    <w:p w14:paraId="78FB4D6A" w14:textId="77777777" w:rsidR="007C174C" w:rsidRDefault="007C174C" w:rsidP="003E62A9">
      <w:pPr>
        <w:numPr>
          <w:ilvl w:val="0"/>
          <w:numId w:val="6"/>
        </w:numPr>
        <w:tabs>
          <w:tab w:val="num" w:pos="567"/>
        </w:tabs>
        <w:ind w:left="567" w:hanging="567"/>
        <w:jc w:val="both"/>
        <w:rPr>
          <w:rFonts w:ascii="Arial" w:hAnsi="Arial" w:cs="Arial"/>
        </w:rPr>
      </w:pPr>
      <w:r>
        <w:rPr>
          <w:rFonts w:ascii="Arial" w:hAnsi="Arial" w:cs="Arial"/>
        </w:rPr>
        <w:t xml:space="preserve">Die Vereinbarung gilt für die Laufzeit des Projektes entsprechend der Bewilligung </w:t>
      </w:r>
      <w:r w:rsidR="003047D2">
        <w:rPr>
          <w:rFonts w:ascii="Arial" w:hAnsi="Arial" w:cs="Arial"/>
        </w:rPr>
        <w:t>zum. o. g. Vorhaben</w:t>
      </w:r>
      <w:r>
        <w:rPr>
          <w:rFonts w:ascii="Arial" w:hAnsi="Arial" w:cs="Arial"/>
        </w:rPr>
        <w:t>. Sie endet jedoch nicht vor Abgabe des Abschlu</w:t>
      </w:r>
      <w:r w:rsidR="003047D2">
        <w:rPr>
          <w:rFonts w:ascii="Arial" w:hAnsi="Arial" w:cs="Arial"/>
        </w:rPr>
        <w:t>ss</w:t>
      </w:r>
      <w:r>
        <w:rPr>
          <w:rFonts w:ascii="Arial" w:hAnsi="Arial" w:cs="Arial"/>
        </w:rPr>
        <w:t>berichtes aller Verbundpartner. Die Regelungen gemäß den Nummern 5 bis 7 dieser Kooperationsvereinbarung bleiben unbefristet wirksam.</w:t>
      </w:r>
    </w:p>
    <w:p w14:paraId="5BD5C887" w14:textId="77777777" w:rsidR="007C174C" w:rsidRDefault="007C174C">
      <w:pPr>
        <w:rPr>
          <w:rFonts w:ascii="Arial" w:hAnsi="Arial" w:cs="Arial"/>
        </w:rPr>
      </w:pPr>
    </w:p>
    <w:p w14:paraId="337AC7F9" w14:textId="77777777" w:rsidR="007C174C" w:rsidRDefault="007C174C" w:rsidP="003E62A9">
      <w:pPr>
        <w:ind w:left="426" w:hanging="426"/>
        <w:rPr>
          <w:rFonts w:ascii="Arial" w:hAnsi="Arial" w:cs="Arial"/>
        </w:rPr>
      </w:pPr>
    </w:p>
    <w:p w14:paraId="085668A3" w14:textId="77777777" w:rsidR="007C174C" w:rsidRDefault="007C174C" w:rsidP="003E62A9">
      <w:pPr>
        <w:pStyle w:val="berschrift1"/>
        <w:tabs>
          <w:tab w:val="clear" w:pos="432"/>
          <w:tab w:val="num" w:pos="567"/>
        </w:tabs>
        <w:ind w:left="426" w:hanging="426"/>
        <w:rPr>
          <w:rFonts w:cs="Arial"/>
        </w:rPr>
      </w:pPr>
      <w:r>
        <w:rPr>
          <w:rFonts w:cs="Arial"/>
        </w:rPr>
        <w:t>Sonstiges</w:t>
      </w:r>
    </w:p>
    <w:p w14:paraId="75F8EC22" w14:textId="77777777" w:rsidR="007C174C" w:rsidRDefault="007C174C" w:rsidP="003E62A9">
      <w:pPr>
        <w:tabs>
          <w:tab w:val="num" w:pos="567"/>
        </w:tabs>
        <w:ind w:left="426" w:hanging="426"/>
        <w:rPr>
          <w:rFonts w:ascii="Arial" w:hAnsi="Arial" w:cs="Arial"/>
        </w:rPr>
      </w:pPr>
    </w:p>
    <w:p w14:paraId="6987DA05" w14:textId="77777777" w:rsidR="007C174C" w:rsidRDefault="007C174C" w:rsidP="003E62A9">
      <w:pPr>
        <w:numPr>
          <w:ilvl w:val="0"/>
          <w:numId w:val="7"/>
        </w:numPr>
        <w:tabs>
          <w:tab w:val="num" w:pos="567"/>
        </w:tabs>
        <w:ind w:left="426" w:hanging="426"/>
        <w:jc w:val="both"/>
        <w:rPr>
          <w:rFonts w:ascii="Arial" w:hAnsi="Arial" w:cs="Arial"/>
        </w:rPr>
      </w:pPr>
      <w:r>
        <w:rPr>
          <w:rFonts w:ascii="Arial" w:hAnsi="Arial" w:cs="Arial"/>
        </w:rPr>
        <w:t>Änderungen und Ergänzungen dieser Vereinbarung bedürfen der Schriftform.</w:t>
      </w:r>
    </w:p>
    <w:p w14:paraId="1BC3F3D2" w14:textId="77777777" w:rsidR="007C174C" w:rsidRDefault="007C174C" w:rsidP="003E62A9">
      <w:pPr>
        <w:tabs>
          <w:tab w:val="num" w:pos="567"/>
        </w:tabs>
        <w:ind w:left="426" w:hanging="426"/>
        <w:jc w:val="both"/>
        <w:rPr>
          <w:rFonts w:ascii="Arial" w:hAnsi="Arial" w:cs="Arial"/>
        </w:rPr>
      </w:pPr>
    </w:p>
    <w:p w14:paraId="476D7862" w14:textId="77777777" w:rsidR="007C174C" w:rsidRDefault="007C174C" w:rsidP="003E62A9">
      <w:pPr>
        <w:numPr>
          <w:ilvl w:val="0"/>
          <w:numId w:val="7"/>
        </w:numPr>
        <w:ind w:left="567" w:hanging="567"/>
        <w:jc w:val="both"/>
        <w:rPr>
          <w:rFonts w:ascii="Arial" w:hAnsi="Arial" w:cs="Arial"/>
        </w:rPr>
      </w:pPr>
      <w:r>
        <w:rPr>
          <w:rFonts w:ascii="Arial" w:hAnsi="Arial" w:cs="Arial"/>
        </w:rPr>
        <w:t>Sollte eine Bestimmung dieser Vereinbarung unwirksam sein oder werden, wird die Wi</w:t>
      </w:r>
      <w:r w:rsidR="003A0089">
        <w:rPr>
          <w:rFonts w:ascii="Arial" w:hAnsi="Arial" w:cs="Arial"/>
        </w:rPr>
        <w:t>rksam</w:t>
      </w:r>
      <w:r w:rsidR="003A0089">
        <w:rPr>
          <w:rFonts w:ascii="Arial" w:hAnsi="Arial" w:cs="Arial"/>
        </w:rPr>
        <w:softHyphen/>
        <w:t>keit der Vereinbarung im Ü</w:t>
      </w:r>
      <w:r>
        <w:rPr>
          <w:rFonts w:ascii="Arial" w:hAnsi="Arial" w:cs="Arial"/>
        </w:rPr>
        <w:t>brigen nicht berührt. Die Partner werden die unwirksame Bestim</w:t>
      </w:r>
      <w:r>
        <w:rPr>
          <w:rFonts w:ascii="Arial" w:hAnsi="Arial" w:cs="Arial"/>
        </w:rPr>
        <w:softHyphen/>
        <w:t>mung durch eine wirksame Regelung ersetzen, die dem Sinn und Zweck der unwirksamen Bestimmung am besten entspricht.</w:t>
      </w:r>
    </w:p>
    <w:p w14:paraId="4DB0312D" w14:textId="77777777" w:rsidR="007C174C" w:rsidRDefault="007C174C">
      <w:pPr>
        <w:jc w:val="both"/>
        <w:rPr>
          <w:rFonts w:ascii="Arial" w:hAnsi="Arial" w:cs="Arial"/>
          <w:sz w:val="16"/>
        </w:rPr>
      </w:pPr>
    </w:p>
    <w:p w14:paraId="7B5B6290" w14:textId="77777777" w:rsidR="007C174C" w:rsidRDefault="007C174C">
      <w:pPr>
        <w:rPr>
          <w:rFonts w:ascii="Arial" w:hAnsi="Arial" w:cs="Arial"/>
        </w:rPr>
      </w:pPr>
    </w:p>
    <w:p w14:paraId="7BE118A2" w14:textId="77777777" w:rsidR="007C174C" w:rsidRDefault="007C174C">
      <w:pPr>
        <w:rPr>
          <w:rFonts w:ascii="Arial" w:hAnsi="Arial" w:cs="Arial"/>
        </w:rPr>
      </w:pPr>
      <w:r>
        <w:rPr>
          <w:rFonts w:ascii="Arial" w:hAnsi="Arial" w:cs="Arial"/>
        </w:rPr>
        <w:t>Ort, Datum</w:t>
      </w:r>
    </w:p>
    <w:p w14:paraId="057AF578" w14:textId="77777777" w:rsidR="007C174C" w:rsidRDefault="007C174C">
      <w:pPr>
        <w:rPr>
          <w:rFonts w:ascii="Arial" w:hAnsi="Arial" w:cs="Arial"/>
        </w:rPr>
      </w:pPr>
    </w:p>
    <w:p w14:paraId="59279E63" w14:textId="77777777" w:rsidR="007C174C" w:rsidRDefault="007C174C">
      <w:pPr>
        <w:rPr>
          <w:rFonts w:ascii="Arial" w:hAnsi="Arial" w:cs="Arial"/>
        </w:rPr>
      </w:pPr>
      <w:r>
        <w:rPr>
          <w:rFonts w:ascii="Arial" w:hAnsi="Arial" w:cs="Arial"/>
        </w:rPr>
        <w:t>Unterschriften ...</w:t>
      </w:r>
    </w:p>
    <w:p w14:paraId="5FF412BB" w14:textId="77777777" w:rsidR="003E62A9" w:rsidRDefault="003E62A9">
      <w:pPr>
        <w:rPr>
          <w:rFonts w:ascii="Arial" w:hAnsi="Arial" w:cs="Arial"/>
        </w:rPr>
      </w:pPr>
    </w:p>
    <w:p w14:paraId="317F76D0" w14:textId="77777777" w:rsidR="007C174C" w:rsidRDefault="007C174C">
      <w:pPr>
        <w:pStyle w:val="berschrift1"/>
        <w:numPr>
          <w:ilvl w:val="0"/>
          <w:numId w:val="0"/>
          <w:ins w:id="1" w:author="Hottewitzsch" w:date="2001-02-22T14:17:00Z"/>
        </w:numPr>
        <w:rPr>
          <w:rFonts w:cs="Arial"/>
        </w:rPr>
      </w:pPr>
      <w:r>
        <w:rPr>
          <w:rFonts w:cs="Arial"/>
        </w:rPr>
        <w:t>Anlage</w:t>
      </w:r>
    </w:p>
    <w:p w14:paraId="01FDCC1A" w14:textId="77777777" w:rsidR="007C174C" w:rsidRDefault="003047D2">
      <w:pPr>
        <w:rPr>
          <w:rFonts w:ascii="Arial" w:hAnsi="Arial" w:cs="Arial"/>
        </w:rPr>
      </w:pPr>
      <w:r>
        <w:rPr>
          <w:rFonts w:ascii="Arial" w:hAnsi="Arial" w:cs="Arial"/>
        </w:rPr>
        <w:t>V</w:t>
      </w:r>
      <w:r w:rsidR="007C174C">
        <w:rPr>
          <w:rFonts w:ascii="Arial" w:hAnsi="Arial" w:cs="Arial"/>
        </w:rPr>
        <w:t>orhaben</w:t>
      </w:r>
      <w:r w:rsidR="007C174C">
        <w:rPr>
          <w:rFonts w:ascii="Arial" w:hAnsi="Arial" w:cs="Arial"/>
        </w:rPr>
        <w:softHyphen/>
        <w:t xml:space="preserve">sbeschreibung </w:t>
      </w:r>
      <w:r>
        <w:rPr>
          <w:rFonts w:ascii="Arial" w:hAnsi="Arial" w:cs="Arial"/>
        </w:rPr>
        <w:t>inkl. vollständiger Arbeitsplan</w:t>
      </w:r>
    </w:p>
    <w:sectPr w:rsidR="007C174C">
      <w:headerReference w:type="even" r:id="rId9"/>
      <w:headerReference w:type="default" r:id="rId10"/>
      <w:pgSz w:w="11907" w:h="16840" w:code="9"/>
      <w:pgMar w:top="1134" w:right="1418" w:bottom="1021" w:left="1418" w:header="720" w:footer="720" w:gutter="0"/>
      <w:paperSrc w:first="283" w:other="283"/>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7294C8" w14:textId="77777777" w:rsidR="0010226D" w:rsidRDefault="0010226D">
      <w:r>
        <w:separator/>
      </w:r>
    </w:p>
  </w:endnote>
  <w:endnote w:type="continuationSeparator" w:id="0">
    <w:p w14:paraId="13CFDD72" w14:textId="77777777" w:rsidR="0010226D" w:rsidRDefault="00102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015F36" w14:textId="77777777" w:rsidR="0010226D" w:rsidRDefault="0010226D">
      <w:r>
        <w:separator/>
      </w:r>
    </w:p>
  </w:footnote>
  <w:footnote w:type="continuationSeparator" w:id="0">
    <w:p w14:paraId="59A875D7" w14:textId="77777777" w:rsidR="0010226D" w:rsidRDefault="001022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E18F2" w14:textId="77777777" w:rsidR="007C174C" w:rsidRDefault="007C174C">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14:paraId="058FDEE6" w14:textId="77777777" w:rsidR="007C174C" w:rsidRDefault="007C174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05512" w14:textId="39032188" w:rsidR="007C174C" w:rsidRDefault="007C174C">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5F14DD">
      <w:rPr>
        <w:rStyle w:val="Seitenzahl"/>
        <w:noProof/>
      </w:rPr>
      <w:t>3</w:t>
    </w:r>
    <w:r>
      <w:rPr>
        <w:rStyle w:val="Seitenzahl"/>
      </w:rPr>
      <w:fldChar w:fldCharType="end"/>
    </w:r>
  </w:p>
  <w:p w14:paraId="1D6C692F" w14:textId="77777777" w:rsidR="007C174C" w:rsidRDefault="007C174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A7B06"/>
    <w:multiLevelType w:val="singleLevel"/>
    <w:tmpl w:val="B7548F1A"/>
    <w:lvl w:ilvl="0">
      <w:start w:val="3"/>
      <w:numFmt w:val="bullet"/>
      <w:lvlText w:val="-"/>
      <w:lvlJc w:val="left"/>
      <w:pPr>
        <w:tabs>
          <w:tab w:val="num" w:pos="1065"/>
        </w:tabs>
        <w:ind w:left="1065" w:hanging="360"/>
      </w:pPr>
      <w:rPr>
        <w:rFonts w:ascii="Times New Roman" w:hAnsi="Times New Roman" w:hint="default"/>
      </w:rPr>
    </w:lvl>
  </w:abstractNum>
  <w:abstractNum w:abstractNumId="1" w15:restartNumberingAfterBreak="0">
    <w:nsid w:val="0CD61859"/>
    <w:multiLevelType w:val="hybridMultilevel"/>
    <w:tmpl w:val="97D2F4CC"/>
    <w:lvl w:ilvl="0" w:tplc="782252BC">
      <w:start w:val="1"/>
      <w:numFmt w:val="decimal"/>
      <w:lvlText w:val="8.%1"/>
      <w:lvlJc w:val="left"/>
      <w:pPr>
        <w:ind w:left="1287" w:hanging="360"/>
      </w:pPr>
      <w:rPr>
        <w:rFonts w:hint="default"/>
      </w:r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2" w15:restartNumberingAfterBreak="0">
    <w:nsid w:val="1CCD29F5"/>
    <w:multiLevelType w:val="singleLevel"/>
    <w:tmpl w:val="32601A0A"/>
    <w:lvl w:ilvl="0">
      <w:start w:val="1"/>
      <w:numFmt w:val="decimal"/>
      <w:lvlText w:val="9.%1"/>
      <w:lvlJc w:val="left"/>
      <w:pPr>
        <w:ind w:left="720" w:hanging="360"/>
      </w:pPr>
      <w:rPr>
        <w:rFonts w:hint="default"/>
      </w:rPr>
    </w:lvl>
  </w:abstractNum>
  <w:abstractNum w:abstractNumId="3" w15:restartNumberingAfterBreak="0">
    <w:nsid w:val="22C347CA"/>
    <w:multiLevelType w:val="singleLevel"/>
    <w:tmpl w:val="E8DABA50"/>
    <w:lvl w:ilvl="0">
      <w:start w:val="1"/>
      <w:numFmt w:val="decimal"/>
      <w:lvlText w:val="4.%1"/>
      <w:lvlJc w:val="left"/>
      <w:pPr>
        <w:tabs>
          <w:tab w:val="num" w:pos="360"/>
        </w:tabs>
        <w:ind w:left="360" w:hanging="360"/>
      </w:pPr>
    </w:lvl>
  </w:abstractNum>
  <w:abstractNum w:abstractNumId="4" w15:restartNumberingAfterBreak="0">
    <w:nsid w:val="341252BC"/>
    <w:multiLevelType w:val="hybridMultilevel"/>
    <w:tmpl w:val="51EC56FE"/>
    <w:lvl w:ilvl="0" w:tplc="6AC8E6B4">
      <w:start w:val="1"/>
      <w:numFmt w:val="decimal"/>
      <w:lvlText w:val="5.%1"/>
      <w:lvlJc w:val="left"/>
      <w:pPr>
        <w:tabs>
          <w:tab w:val="num" w:pos="720"/>
        </w:tabs>
        <w:ind w:left="720" w:hanging="360"/>
      </w:pPr>
      <w:rPr>
        <w:rFonts w:hint="default"/>
      </w:r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5" w15:restartNumberingAfterBreak="0">
    <w:nsid w:val="41966210"/>
    <w:multiLevelType w:val="hybridMultilevel"/>
    <w:tmpl w:val="1FB6E1EC"/>
    <w:lvl w:ilvl="0" w:tplc="836C69FC">
      <w:start w:val="1"/>
      <w:numFmt w:val="decimal"/>
      <w:lvlText w:val="6.%1"/>
      <w:lvlJc w:val="left"/>
      <w:pPr>
        <w:tabs>
          <w:tab w:val="num" w:pos="6684"/>
        </w:tabs>
        <w:ind w:left="6684" w:hanging="360"/>
      </w:pPr>
      <w:rPr>
        <w:rFonts w:hint="default"/>
      </w:rPr>
    </w:lvl>
    <w:lvl w:ilvl="1" w:tplc="04070019" w:tentative="1">
      <w:start w:val="1"/>
      <w:numFmt w:val="lowerLetter"/>
      <w:lvlText w:val="%2."/>
      <w:lvlJc w:val="left"/>
      <w:pPr>
        <w:tabs>
          <w:tab w:val="num" w:pos="7764"/>
        </w:tabs>
        <w:ind w:left="7764" w:hanging="360"/>
      </w:pPr>
    </w:lvl>
    <w:lvl w:ilvl="2" w:tplc="0407001B" w:tentative="1">
      <w:start w:val="1"/>
      <w:numFmt w:val="lowerRoman"/>
      <w:lvlText w:val="%3."/>
      <w:lvlJc w:val="right"/>
      <w:pPr>
        <w:tabs>
          <w:tab w:val="num" w:pos="8484"/>
        </w:tabs>
        <w:ind w:left="8484" w:hanging="180"/>
      </w:pPr>
    </w:lvl>
    <w:lvl w:ilvl="3" w:tplc="0407000F" w:tentative="1">
      <w:start w:val="1"/>
      <w:numFmt w:val="decimal"/>
      <w:lvlText w:val="%4."/>
      <w:lvlJc w:val="left"/>
      <w:pPr>
        <w:tabs>
          <w:tab w:val="num" w:pos="9204"/>
        </w:tabs>
        <w:ind w:left="9204" w:hanging="360"/>
      </w:pPr>
    </w:lvl>
    <w:lvl w:ilvl="4" w:tplc="04070019" w:tentative="1">
      <w:start w:val="1"/>
      <w:numFmt w:val="lowerLetter"/>
      <w:lvlText w:val="%5."/>
      <w:lvlJc w:val="left"/>
      <w:pPr>
        <w:tabs>
          <w:tab w:val="num" w:pos="9924"/>
        </w:tabs>
        <w:ind w:left="9924" w:hanging="360"/>
      </w:pPr>
    </w:lvl>
    <w:lvl w:ilvl="5" w:tplc="0407001B" w:tentative="1">
      <w:start w:val="1"/>
      <w:numFmt w:val="lowerRoman"/>
      <w:lvlText w:val="%6."/>
      <w:lvlJc w:val="right"/>
      <w:pPr>
        <w:tabs>
          <w:tab w:val="num" w:pos="10644"/>
        </w:tabs>
        <w:ind w:left="10644" w:hanging="180"/>
      </w:pPr>
    </w:lvl>
    <w:lvl w:ilvl="6" w:tplc="0407000F" w:tentative="1">
      <w:start w:val="1"/>
      <w:numFmt w:val="decimal"/>
      <w:lvlText w:val="%7."/>
      <w:lvlJc w:val="left"/>
      <w:pPr>
        <w:tabs>
          <w:tab w:val="num" w:pos="11364"/>
        </w:tabs>
        <w:ind w:left="11364" w:hanging="360"/>
      </w:pPr>
    </w:lvl>
    <w:lvl w:ilvl="7" w:tplc="04070019" w:tentative="1">
      <w:start w:val="1"/>
      <w:numFmt w:val="lowerLetter"/>
      <w:lvlText w:val="%8."/>
      <w:lvlJc w:val="left"/>
      <w:pPr>
        <w:tabs>
          <w:tab w:val="num" w:pos="12084"/>
        </w:tabs>
        <w:ind w:left="12084" w:hanging="360"/>
      </w:pPr>
    </w:lvl>
    <w:lvl w:ilvl="8" w:tplc="0407001B" w:tentative="1">
      <w:start w:val="1"/>
      <w:numFmt w:val="lowerRoman"/>
      <w:lvlText w:val="%9."/>
      <w:lvlJc w:val="right"/>
      <w:pPr>
        <w:tabs>
          <w:tab w:val="num" w:pos="12804"/>
        </w:tabs>
        <w:ind w:left="12804" w:hanging="180"/>
      </w:pPr>
    </w:lvl>
  </w:abstractNum>
  <w:abstractNum w:abstractNumId="6" w15:restartNumberingAfterBreak="0">
    <w:nsid w:val="4410507A"/>
    <w:multiLevelType w:val="singleLevel"/>
    <w:tmpl w:val="253E145E"/>
    <w:lvl w:ilvl="0">
      <w:start w:val="1"/>
      <w:numFmt w:val="decimal"/>
      <w:lvlText w:val="10.%1"/>
      <w:lvlJc w:val="left"/>
      <w:pPr>
        <w:ind w:left="720" w:hanging="360"/>
      </w:pPr>
      <w:rPr>
        <w:rFonts w:hint="default"/>
      </w:rPr>
    </w:lvl>
  </w:abstractNum>
  <w:abstractNum w:abstractNumId="7" w15:restartNumberingAfterBreak="0">
    <w:nsid w:val="45FB0158"/>
    <w:multiLevelType w:val="hybridMultilevel"/>
    <w:tmpl w:val="739CA9CA"/>
    <w:lvl w:ilvl="0" w:tplc="782252BC">
      <w:start w:val="1"/>
      <w:numFmt w:val="decimal"/>
      <w:lvlText w:val="8.%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A3A581C"/>
    <w:multiLevelType w:val="multilevel"/>
    <w:tmpl w:val="04070025"/>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9" w15:restartNumberingAfterBreak="0">
    <w:nsid w:val="51880FC3"/>
    <w:multiLevelType w:val="hybridMultilevel"/>
    <w:tmpl w:val="65D865FC"/>
    <w:lvl w:ilvl="0" w:tplc="32D4666A">
      <w:start w:val="1"/>
      <w:numFmt w:val="decimal"/>
      <w:lvlText w:val="7.%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31E6526"/>
    <w:multiLevelType w:val="singleLevel"/>
    <w:tmpl w:val="32D4666A"/>
    <w:lvl w:ilvl="0">
      <w:start w:val="1"/>
      <w:numFmt w:val="decimal"/>
      <w:lvlText w:val="7.%1"/>
      <w:lvlJc w:val="left"/>
      <w:pPr>
        <w:tabs>
          <w:tab w:val="num" w:pos="360"/>
        </w:tabs>
        <w:ind w:left="360" w:hanging="360"/>
      </w:pPr>
      <w:rPr>
        <w:rFonts w:hint="default"/>
      </w:rPr>
    </w:lvl>
  </w:abstractNum>
  <w:abstractNum w:abstractNumId="11" w15:restartNumberingAfterBreak="0">
    <w:nsid w:val="5CEF7A2A"/>
    <w:multiLevelType w:val="multilevel"/>
    <w:tmpl w:val="DF4ACA00"/>
    <w:lvl w:ilvl="0">
      <w:start w:val="3"/>
      <w:numFmt w:val="decimal"/>
      <w:lvlText w:val="%1"/>
      <w:lvlJc w:val="left"/>
      <w:pPr>
        <w:tabs>
          <w:tab w:val="num" w:pos="705"/>
        </w:tabs>
        <w:ind w:left="705" w:hanging="705"/>
      </w:pPr>
      <w:rPr>
        <w:rFonts w:hint="default"/>
      </w:r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2" w15:restartNumberingAfterBreak="0">
    <w:nsid w:val="6D4E293C"/>
    <w:multiLevelType w:val="hybridMultilevel"/>
    <w:tmpl w:val="8CE49152"/>
    <w:lvl w:ilvl="0" w:tplc="836C69FC">
      <w:start w:val="1"/>
      <w:numFmt w:val="decimal"/>
      <w:lvlText w:val="6.%1"/>
      <w:lvlJc w:val="left"/>
      <w:pPr>
        <w:ind w:left="1287" w:hanging="360"/>
      </w:pPr>
      <w:rPr>
        <w:rFonts w:hint="default"/>
      </w:r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num w:numId="1">
    <w:abstractNumId w:val="11"/>
  </w:num>
  <w:num w:numId="2">
    <w:abstractNumId w:val="0"/>
  </w:num>
  <w:num w:numId="3">
    <w:abstractNumId w:val="8"/>
  </w:num>
  <w:num w:numId="4">
    <w:abstractNumId w:val="3"/>
  </w:num>
  <w:num w:numId="5">
    <w:abstractNumId w:val="10"/>
  </w:num>
  <w:num w:numId="6">
    <w:abstractNumId w:val="2"/>
  </w:num>
  <w:num w:numId="7">
    <w:abstractNumId w:val="6"/>
  </w:num>
  <w:num w:numId="8">
    <w:abstractNumId w:val="4"/>
  </w:num>
  <w:num w:numId="9">
    <w:abstractNumId w:val="5"/>
  </w:num>
  <w:num w:numId="10">
    <w:abstractNumId w:val="7"/>
  </w:num>
  <w:num w:numId="11">
    <w:abstractNumId w:val="12"/>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embedSystemFonts/>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FF5"/>
    <w:rsid w:val="00013226"/>
    <w:rsid w:val="0010226D"/>
    <w:rsid w:val="00126141"/>
    <w:rsid w:val="00193995"/>
    <w:rsid w:val="00300E27"/>
    <w:rsid w:val="00301541"/>
    <w:rsid w:val="003047D2"/>
    <w:rsid w:val="003A0089"/>
    <w:rsid w:val="003E62A9"/>
    <w:rsid w:val="004D7E43"/>
    <w:rsid w:val="005F14DD"/>
    <w:rsid w:val="0068101C"/>
    <w:rsid w:val="006C5F91"/>
    <w:rsid w:val="007C174C"/>
    <w:rsid w:val="008E09A0"/>
    <w:rsid w:val="00D52B92"/>
    <w:rsid w:val="00D77467"/>
    <w:rsid w:val="00D83FF5"/>
    <w:rsid w:val="00DE0D69"/>
    <w:rsid w:val="00EC4008"/>
    <w:rsid w:val="00F15FF5"/>
    <w:rsid w:val="00F5272A"/>
    <w:rsid w:val="00F83A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4C853A"/>
  <w15:chartTrackingRefBased/>
  <w15:docId w15:val="{C27594E4-99F0-475D-AA4F-162E8AE42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lang w:eastAsia="en-US"/>
    </w:rPr>
  </w:style>
  <w:style w:type="paragraph" w:styleId="berschrift1">
    <w:name w:val="heading 1"/>
    <w:basedOn w:val="Standard"/>
    <w:next w:val="Standard"/>
    <w:qFormat/>
    <w:pPr>
      <w:keepNext/>
      <w:numPr>
        <w:numId w:val="3"/>
      </w:numPr>
      <w:outlineLvl w:val="0"/>
    </w:pPr>
    <w:rPr>
      <w:rFonts w:ascii="Arial" w:hAnsi="Arial"/>
      <w:lang w:eastAsia="de-DE"/>
    </w:rPr>
  </w:style>
  <w:style w:type="paragraph" w:styleId="berschrift2">
    <w:name w:val="heading 2"/>
    <w:basedOn w:val="Standard"/>
    <w:next w:val="Standard"/>
    <w:qFormat/>
    <w:pPr>
      <w:keepNext/>
      <w:numPr>
        <w:ilvl w:val="1"/>
        <w:numId w:val="3"/>
      </w:numPr>
      <w:spacing w:before="240" w:after="60"/>
      <w:outlineLvl w:val="1"/>
    </w:pPr>
    <w:rPr>
      <w:rFonts w:ascii="Arial" w:hAnsi="Arial"/>
      <w:b/>
      <w:i/>
      <w:sz w:val="24"/>
      <w:lang w:eastAsia="de-DE"/>
    </w:rPr>
  </w:style>
  <w:style w:type="paragraph" w:styleId="berschrift3">
    <w:name w:val="heading 3"/>
    <w:basedOn w:val="Standard"/>
    <w:next w:val="Standard"/>
    <w:qFormat/>
    <w:pPr>
      <w:keepNext/>
      <w:numPr>
        <w:ilvl w:val="2"/>
        <w:numId w:val="3"/>
      </w:numPr>
      <w:spacing w:before="240" w:after="60"/>
      <w:outlineLvl w:val="2"/>
    </w:pPr>
    <w:rPr>
      <w:rFonts w:ascii="Arial" w:hAnsi="Arial"/>
      <w:sz w:val="24"/>
      <w:lang w:eastAsia="de-DE"/>
    </w:rPr>
  </w:style>
  <w:style w:type="paragraph" w:styleId="berschrift4">
    <w:name w:val="heading 4"/>
    <w:basedOn w:val="Standard"/>
    <w:next w:val="Standard"/>
    <w:qFormat/>
    <w:pPr>
      <w:keepNext/>
      <w:numPr>
        <w:ilvl w:val="3"/>
        <w:numId w:val="3"/>
      </w:numPr>
      <w:spacing w:before="240" w:after="60"/>
      <w:outlineLvl w:val="3"/>
    </w:pPr>
    <w:rPr>
      <w:rFonts w:ascii="Arial" w:hAnsi="Arial"/>
      <w:b/>
      <w:sz w:val="24"/>
      <w:lang w:eastAsia="de-DE"/>
    </w:rPr>
  </w:style>
  <w:style w:type="paragraph" w:styleId="berschrift5">
    <w:name w:val="heading 5"/>
    <w:basedOn w:val="Standard"/>
    <w:next w:val="Standard"/>
    <w:qFormat/>
    <w:pPr>
      <w:numPr>
        <w:ilvl w:val="4"/>
        <w:numId w:val="3"/>
      </w:numPr>
      <w:spacing w:before="240" w:after="60"/>
      <w:outlineLvl w:val="4"/>
    </w:pPr>
    <w:rPr>
      <w:rFonts w:ascii="Arial" w:hAnsi="Arial"/>
      <w:sz w:val="22"/>
      <w:lang w:eastAsia="de-DE"/>
    </w:rPr>
  </w:style>
  <w:style w:type="paragraph" w:styleId="berschrift6">
    <w:name w:val="heading 6"/>
    <w:basedOn w:val="Standard"/>
    <w:next w:val="Standard"/>
    <w:qFormat/>
    <w:pPr>
      <w:numPr>
        <w:ilvl w:val="5"/>
        <w:numId w:val="3"/>
      </w:numPr>
      <w:spacing w:before="240" w:after="60"/>
      <w:outlineLvl w:val="5"/>
    </w:pPr>
    <w:rPr>
      <w:i/>
      <w:sz w:val="22"/>
      <w:lang w:eastAsia="de-DE"/>
    </w:rPr>
  </w:style>
  <w:style w:type="paragraph" w:styleId="berschrift7">
    <w:name w:val="heading 7"/>
    <w:basedOn w:val="Standard"/>
    <w:next w:val="Standard"/>
    <w:qFormat/>
    <w:pPr>
      <w:numPr>
        <w:ilvl w:val="6"/>
        <w:numId w:val="3"/>
      </w:numPr>
      <w:spacing w:before="240" w:after="60"/>
      <w:outlineLvl w:val="6"/>
    </w:pPr>
    <w:rPr>
      <w:rFonts w:ascii="Arial" w:hAnsi="Arial"/>
      <w:lang w:eastAsia="de-DE"/>
    </w:rPr>
  </w:style>
  <w:style w:type="paragraph" w:styleId="berschrift8">
    <w:name w:val="heading 8"/>
    <w:basedOn w:val="Standard"/>
    <w:next w:val="Standard"/>
    <w:qFormat/>
    <w:pPr>
      <w:numPr>
        <w:ilvl w:val="7"/>
        <w:numId w:val="3"/>
      </w:numPr>
      <w:spacing w:before="240" w:after="60"/>
      <w:outlineLvl w:val="7"/>
    </w:pPr>
    <w:rPr>
      <w:rFonts w:ascii="Arial" w:hAnsi="Arial"/>
      <w:i/>
      <w:lang w:eastAsia="de-DE"/>
    </w:rPr>
  </w:style>
  <w:style w:type="paragraph" w:styleId="berschrift9">
    <w:name w:val="heading 9"/>
    <w:basedOn w:val="Standard"/>
    <w:next w:val="Standard"/>
    <w:qFormat/>
    <w:pPr>
      <w:numPr>
        <w:ilvl w:val="8"/>
        <w:numId w:val="3"/>
      </w:numPr>
      <w:spacing w:before="240" w:after="60"/>
      <w:outlineLvl w:val="8"/>
    </w:pPr>
    <w:rPr>
      <w:rFonts w:ascii="Arial" w:hAnsi="Arial"/>
      <w:b/>
      <w:i/>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ascii="Arial" w:hAnsi="Arial"/>
      <w:b/>
      <w:sz w:val="28"/>
      <w:lang w:eastAsia="de-DE"/>
    </w:rPr>
  </w:style>
  <w:style w:type="paragraph" w:styleId="Textkrper">
    <w:name w:val="Body Text"/>
    <w:basedOn w:val="Standard"/>
    <w:pPr>
      <w:jc w:val="both"/>
    </w:pPr>
    <w:rPr>
      <w:rFonts w:ascii="Arial" w:hAnsi="Arial"/>
      <w:sz w:val="22"/>
      <w:lang w:eastAsia="de-DE"/>
    </w:rPr>
  </w:style>
  <w:style w:type="paragraph" w:styleId="Textkrper-Zeileneinzug">
    <w:name w:val="Body Text Indent"/>
    <w:basedOn w:val="Standard"/>
    <w:pPr>
      <w:ind w:left="708"/>
      <w:jc w:val="both"/>
    </w:pPr>
    <w:rPr>
      <w:rFonts w:ascii="Arial" w:hAnsi="Arial"/>
      <w:sz w:val="22"/>
      <w:lang w:eastAsia="de-DE"/>
    </w:rPr>
  </w:style>
  <w:style w:type="paragraph" w:styleId="Kopfzeile">
    <w:name w:val="header"/>
    <w:basedOn w:val="Standard"/>
    <w:pPr>
      <w:tabs>
        <w:tab w:val="center" w:pos="4536"/>
        <w:tab w:val="right" w:pos="9072"/>
      </w:tabs>
    </w:pPr>
    <w:rPr>
      <w:rFonts w:ascii="Arial" w:hAnsi="Arial"/>
      <w:sz w:val="22"/>
      <w:lang w:eastAsia="de-DE"/>
    </w:rPr>
  </w:style>
  <w:style w:type="character" w:styleId="Seitenzahl">
    <w:name w:val="page number"/>
    <w:basedOn w:val="Absatz-Standardschriftart"/>
  </w:style>
  <w:style w:type="paragraph" w:styleId="Textkrper2">
    <w:name w:val="Body Text 2"/>
    <w:basedOn w:val="Standard"/>
    <w:pPr>
      <w:jc w:val="both"/>
    </w:pPr>
    <w:rPr>
      <w:rFonts w:ascii="Arial" w:hAnsi="Arial"/>
      <w:lang w:eastAsia="de-DE"/>
    </w:rPr>
  </w:style>
  <w:style w:type="paragraph" w:styleId="StandardWeb">
    <w:name w:val="Normal (Web)"/>
    <w:basedOn w:val="Standard"/>
    <w:pPr>
      <w:spacing w:before="100" w:beforeAutospacing="1" w:after="100" w:afterAutospacing="1"/>
    </w:pPr>
    <w:rPr>
      <w:sz w:val="24"/>
      <w:szCs w:val="24"/>
      <w:lang w:eastAsia="de-DE"/>
    </w:rPr>
  </w:style>
  <w:style w:type="character" w:customStyle="1" w:styleId="text">
    <w:name w:val="text"/>
    <w:basedOn w:val="Absatz-Standardschriftart"/>
  </w:style>
  <w:style w:type="paragraph" w:styleId="Listenabsatz">
    <w:name w:val="List Paragraph"/>
    <w:basedOn w:val="Standard"/>
    <w:uiPriority w:val="34"/>
    <w:qFormat/>
    <w:rsid w:val="003047D2"/>
    <w:pPr>
      <w:ind w:left="720"/>
      <w:contextualSpacing/>
    </w:pPr>
  </w:style>
  <w:style w:type="character" w:styleId="Hyperlink">
    <w:name w:val="Hyperlink"/>
    <w:basedOn w:val="Absatz-Standardschriftart"/>
    <w:rsid w:val="003047D2"/>
    <w:rPr>
      <w:color w:val="0563C1" w:themeColor="hyperlink"/>
      <w:u w:val="single"/>
    </w:rPr>
  </w:style>
  <w:style w:type="character" w:styleId="Kommentarzeichen">
    <w:name w:val="annotation reference"/>
    <w:basedOn w:val="Absatz-Standardschriftart"/>
    <w:rsid w:val="00DE0D69"/>
    <w:rPr>
      <w:sz w:val="16"/>
      <w:szCs w:val="16"/>
    </w:rPr>
  </w:style>
  <w:style w:type="paragraph" w:styleId="Kommentartext">
    <w:name w:val="annotation text"/>
    <w:basedOn w:val="Standard"/>
    <w:link w:val="KommentartextZchn"/>
    <w:rsid w:val="00DE0D69"/>
  </w:style>
  <w:style w:type="character" w:customStyle="1" w:styleId="KommentartextZchn">
    <w:name w:val="Kommentartext Zchn"/>
    <w:basedOn w:val="Absatz-Standardschriftart"/>
    <w:link w:val="Kommentartext"/>
    <w:rsid w:val="00DE0D69"/>
    <w:rPr>
      <w:lang w:eastAsia="en-US"/>
    </w:rPr>
  </w:style>
  <w:style w:type="paragraph" w:styleId="Kommentarthema">
    <w:name w:val="annotation subject"/>
    <w:basedOn w:val="Kommentartext"/>
    <w:next w:val="Kommentartext"/>
    <w:link w:val="KommentarthemaZchn"/>
    <w:rsid w:val="00DE0D69"/>
    <w:rPr>
      <w:b/>
      <w:bCs/>
    </w:rPr>
  </w:style>
  <w:style w:type="character" w:customStyle="1" w:styleId="KommentarthemaZchn">
    <w:name w:val="Kommentarthema Zchn"/>
    <w:basedOn w:val="KommentartextZchn"/>
    <w:link w:val="Kommentarthema"/>
    <w:rsid w:val="00DE0D69"/>
    <w:rPr>
      <w:b/>
      <w:bCs/>
      <w:lang w:eastAsia="en-US"/>
    </w:rPr>
  </w:style>
  <w:style w:type="paragraph" w:styleId="Sprechblasentext">
    <w:name w:val="Balloon Text"/>
    <w:basedOn w:val="Standard"/>
    <w:link w:val="SprechblasentextZchn"/>
    <w:rsid w:val="00DE0D69"/>
    <w:rPr>
      <w:rFonts w:ascii="Segoe UI" w:hAnsi="Segoe UI" w:cs="Segoe UI"/>
      <w:sz w:val="18"/>
      <w:szCs w:val="18"/>
    </w:rPr>
  </w:style>
  <w:style w:type="character" w:customStyle="1" w:styleId="SprechblasentextZchn">
    <w:name w:val="Sprechblasentext Zchn"/>
    <w:basedOn w:val="Absatz-Standardschriftart"/>
    <w:link w:val="Sprechblasentext"/>
    <w:rsid w:val="00DE0D69"/>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123320">
      <w:bodyDiv w:val="1"/>
      <w:marLeft w:val="0"/>
      <w:marRight w:val="0"/>
      <w:marTop w:val="0"/>
      <w:marBottom w:val="0"/>
      <w:divBdr>
        <w:top w:val="none" w:sz="0" w:space="0" w:color="auto"/>
        <w:left w:val="none" w:sz="0" w:space="0" w:color="auto"/>
        <w:bottom w:val="none" w:sz="0" w:space="0" w:color="auto"/>
        <w:right w:val="none" w:sz="0" w:space="0" w:color="auto"/>
      </w:divBdr>
    </w:div>
    <w:div w:id="663897541">
      <w:bodyDiv w:val="1"/>
      <w:marLeft w:val="0"/>
      <w:marRight w:val="0"/>
      <w:marTop w:val="0"/>
      <w:marBottom w:val="0"/>
      <w:divBdr>
        <w:top w:val="none" w:sz="0" w:space="0" w:color="auto"/>
        <w:left w:val="none" w:sz="0" w:space="0" w:color="auto"/>
        <w:bottom w:val="none" w:sz="0" w:space="0" w:color="auto"/>
        <w:right w:val="none" w:sz="0" w:space="0" w:color="auto"/>
      </w:divBdr>
    </w:div>
    <w:div w:id="702097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rtschaft-digital-bw.de/fileadmin/media/Dokumente/Massnahmen/Foerderaufruf.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50C25-6585-46BE-A47A-37EC264DE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972</Words>
  <Characters>7426</Characters>
  <Application>Microsoft Office Word</Application>
  <DocSecurity>4</DocSecurity>
  <Lines>61</Lines>
  <Paragraphs>16</Paragraphs>
  <ScaleCrop>false</ScaleCrop>
  <HeadingPairs>
    <vt:vector size="2" baseType="variant">
      <vt:variant>
        <vt:lpstr>Titel</vt:lpstr>
      </vt:variant>
      <vt:variant>
        <vt:i4>1</vt:i4>
      </vt:variant>
    </vt:vector>
  </HeadingPairs>
  <TitlesOfParts>
    <vt:vector size="1" baseType="lpstr">
      <vt:lpstr>Kooperationsvereinbarung -Entwurf-</vt:lpstr>
    </vt:vector>
  </TitlesOfParts>
  <Company>VDIVDE/IT</Company>
  <LinksUpToDate>false</LinksUpToDate>
  <CharactersWithSpaces>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Kooperationsvereinbarung -Entwurf-</dc:title>
  <dc:subject/>
  <dc:creator>Bielke, Tatjana</dc:creator>
  <cp:keywords/>
  <cp:lastModifiedBy>Palka, Silvia</cp:lastModifiedBy>
  <cp:revision>2</cp:revision>
  <dcterms:created xsi:type="dcterms:W3CDTF">2021-07-27T16:43:00Z</dcterms:created>
  <dcterms:modified xsi:type="dcterms:W3CDTF">2021-07-27T16:43:00Z</dcterms:modified>
</cp:coreProperties>
</file>